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BF3FD" w14:textId="77777777" w:rsidR="00DC3573" w:rsidRDefault="00DC3573" w:rsidP="00DC3573">
      <w:pPr>
        <w:rPr>
          <w:b/>
        </w:rPr>
      </w:pPr>
      <w:r>
        <w:rPr>
          <w:b/>
        </w:rPr>
        <w:t>SCADA_DEV_PRM</w:t>
      </w:r>
    </w:p>
    <w:tbl>
      <w:tblPr>
        <w:tblStyle w:val="TableGrid"/>
        <w:tblW w:w="10008" w:type="dxa"/>
        <w:tblLook w:val="04A0" w:firstRow="1" w:lastRow="0" w:firstColumn="1" w:lastColumn="0" w:noHBand="0" w:noVBand="1"/>
      </w:tblPr>
      <w:tblGrid>
        <w:gridCol w:w="2564"/>
        <w:gridCol w:w="7444"/>
      </w:tblGrid>
      <w:tr w:rsidR="00DC3573" w:rsidRPr="00453F47" w14:paraId="25C86FBA" w14:textId="77777777" w:rsidTr="0091332B">
        <w:tc>
          <w:tcPr>
            <w:tcW w:w="2564" w:type="dxa"/>
          </w:tcPr>
          <w:p w14:paraId="420BF77E" w14:textId="77777777" w:rsidR="00DC3573" w:rsidRPr="00453F47" w:rsidRDefault="00DC3573" w:rsidP="0091332B">
            <w:pPr>
              <w:rPr>
                <w:b/>
              </w:rPr>
            </w:pPr>
            <w:r>
              <w:rPr>
                <w:b/>
              </w:rPr>
              <w:t>Version</w:t>
            </w:r>
          </w:p>
        </w:tc>
        <w:tc>
          <w:tcPr>
            <w:tcW w:w="7444" w:type="dxa"/>
          </w:tcPr>
          <w:p w14:paraId="60227AA8" w14:textId="77777777" w:rsidR="00DC3573" w:rsidRPr="00453F47" w:rsidRDefault="00DC3573" w:rsidP="0091332B">
            <w:pPr>
              <w:rPr>
                <w:b/>
              </w:rPr>
            </w:pPr>
            <w:r>
              <w:rPr>
                <w:b/>
              </w:rPr>
              <w:t>Release Notes</w:t>
            </w:r>
          </w:p>
        </w:tc>
      </w:tr>
      <w:tr w:rsidR="00DC3573" w:rsidRPr="00453F47" w14:paraId="3A3DBDCD" w14:textId="77777777" w:rsidTr="0091332B">
        <w:tc>
          <w:tcPr>
            <w:tcW w:w="2564" w:type="dxa"/>
          </w:tcPr>
          <w:p w14:paraId="1572ED3E" w14:textId="77777777" w:rsidR="00DC3573" w:rsidRPr="00860D1E" w:rsidRDefault="00DC3573" w:rsidP="0091332B">
            <w:r>
              <w:t>1.0</w:t>
            </w:r>
          </w:p>
        </w:tc>
        <w:tc>
          <w:tcPr>
            <w:tcW w:w="7444" w:type="dxa"/>
          </w:tcPr>
          <w:p w14:paraId="75041F9D" w14:textId="77777777" w:rsidR="00DC3573" w:rsidRPr="00860D1E" w:rsidRDefault="00DC3573" w:rsidP="0091332B">
            <w:r>
              <w:t>Initial Release</w:t>
            </w:r>
          </w:p>
        </w:tc>
      </w:tr>
    </w:tbl>
    <w:p w14:paraId="6DA72D5F" w14:textId="77777777" w:rsidR="00DC3573" w:rsidRDefault="00DC3573" w:rsidP="00DC3573">
      <w:pPr>
        <w:rPr>
          <w:b/>
        </w:rPr>
      </w:pPr>
    </w:p>
    <w:p w14:paraId="418495CA" w14:textId="77777777" w:rsidR="00DC3573" w:rsidRDefault="00DC3573" w:rsidP="00DC3573">
      <w:r>
        <w:rPr>
          <w:b/>
        </w:rPr>
        <w:t>Description</w:t>
      </w:r>
      <w:r>
        <w:t>: This UDT is used for mapping of data from Rockwell Automation 5000 series power monitors, model 1426-M5E.</w:t>
      </w:r>
    </w:p>
    <w:p w14:paraId="16733F07" w14:textId="41C5F0B6" w:rsidR="0091332B" w:rsidRDefault="00DC3573" w:rsidP="00DC3573">
      <w:r>
        <w:rPr>
          <w:b/>
        </w:rPr>
        <w:t>Naming Convention</w:t>
      </w:r>
      <w:r>
        <w:t>: Tags using this UDT should be named using the first three fragments as defined in the tagging standard.  Typically this will be BXX</w:t>
      </w:r>
      <w:ins w:id="0" w:author="Holden, Rob" w:date="2021-11-10T14:19:00Z">
        <w:r w:rsidR="00672547">
          <w:t>_</w:t>
        </w:r>
      </w:ins>
      <w:r>
        <w:t>PRM1, incrementing the power monitor number as required for the area.  Fragments 4-6 are defined as child members of the UDT.</w:t>
      </w:r>
    </w:p>
    <w:p w14:paraId="5E459E72" w14:textId="77777777" w:rsidR="00DC3573" w:rsidRDefault="00DC3573" w:rsidP="00DC3573">
      <w:pPr>
        <w:rPr>
          <w:b/>
        </w:rPr>
      </w:pPr>
      <w:r>
        <w:rPr>
          <w:b/>
        </w:rPr>
        <w:t>UDT Members</w:t>
      </w:r>
    </w:p>
    <w:tbl>
      <w:tblPr>
        <w:tblStyle w:val="TableGrid"/>
        <w:tblW w:w="10458" w:type="dxa"/>
        <w:tblLook w:val="04A0" w:firstRow="1" w:lastRow="0" w:firstColumn="1" w:lastColumn="0" w:noHBand="0" w:noVBand="1"/>
      </w:tblPr>
      <w:tblGrid>
        <w:gridCol w:w="2564"/>
        <w:gridCol w:w="2651"/>
        <w:gridCol w:w="2395"/>
        <w:gridCol w:w="2848"/>
      </w:tblGrid>
      <w:tr w:rsidR="00DC3573" w14:paraId="19939B58" w14:textId="77777777" w:rsidTr="00E305F6">
        <w:trPr>
          <w:tblHeader/>
        </w:trPr>
        <w:tc>
          <w:tcPr>
            <w:tcW w:w="2564" w:type="dxa"/>
          </w:tcPr>
          <w:p w14:paraId="2FDC7061" w14:textId="77777777" w:rsidR="00DC3573" w:rsidRPr="00453F47" w:rsidRDefault="00DC3573" w:rsidP="0091332B">
            <w:pPr>
              <w:rPr>
                <w:b/>
              </w:rPr>
            </w:pPr>
            <w:r w:rsidRPr="00453F47">
              <w:rPr>
                <w:b/>
              </w:rPr>
              <w:t>UDT Member</w:t>
            </w:r>
          </w:p>
        </w:tc>
        <w:tc>
          <w:tcPr>
            <w:tcW w:w="2651" w:type="dxa"/>
          </w:tcPr>
          <w:p w14:paraId="36D00178" w14:textId="77777777" w:rsidR="00DC3573" w:rsidRPr="00453F47" w:rsidRDefault="00DC3573" w:rsidP="0091332B">
            <w:pPr>
              <w:rPr>
                <w:b/>
              </w:rPr>
            </w:pPr>
            <w:r w:rsidRPr="00453F47">
              <w:rPr>
                <w:b/>
              </w:rPr>
              <w:t>Datatype</w:t>
            </w:r>
          </w:p>
        </w:tc>
        <w:tc>
          <w:tcPr>
            <w:tcW w:w="2395" w:type="dxa"/>
          </w:tcPr>
          <w:p w14:paraId="64D53654" w14:textId="77777777" w:rsidR="00DC3573" w:rsidRPr="00453F47" w:rsidRDefault="00DC3573" w:rsidP="0091332B">
            <w:pPr>
              <w:rPr>
                <w:b/>
              </w:rPr>
            </w:pPr>
            <w:r w:rsidRPr="00453F47">
              <w:rPr>
                <w:b/>
              </w:rPr>
              <w:t>Description</w:t>
            </w:r>
          </w:p>
        </w:tc>
        <w:tc>
          <w:tcPr>
            <w:tcW w:w="2848" w:type="dxa"/>
          </w:tcPr>
          <w:p w14:paraId="62921745" w14:textId="77777777" w:rsidR="00DC3573" w:rsidRPr="00453F47" w:rsidRDefault="00DC3573" w:rsidP="0091332B">
            <w:pPr>
              <w:rPr>
                <w:b/>
              </w:rPr>
            </w:pPr>
            <w:r>
              <w:rPr>
                <w:b/>
              </w:rPr>
              <w:t>Usage</w:t>
            </w:r>
          </w:p>
        </w:tc>
      </w:tr>
      <w:tr w:rsidR="00DC3573" w14:paraId="27B27155" w14:textId="77777777" w:rsidTr="00E305F6">
        <w:tc>
          <w:tcPr>
            <w:tcW w:w="2564" w:type="dxa"/>
          </w:tcPr>
          <w:p w14:paraId="4EBB3A50" w14:textId="77777777" w:rsidR="00DC3573" w:rsidRPr="00DC3573" w:rsidRDefault="00DC3573" w:rsidP="0091332B">
            <w:r>
              <w:t>ADDON</w:t>
            </w:r>
          </w:p>
        </w:tc>
        <w:tc>
          <w:tcPr>
            <w:tcW w:w="2651" w:type="dxa"/>
          </w:tcPr>
          <w:p w14:paraId="7FB8E381" w14:textId="77777777" w:rsidR="00DC3573" w:rsidRPr="00DC3573" w:rsidRDefault="00DC3573" w:rsidP="0091332B">
            <w:r>
              <w:t>Power_Monitor_5000_v1</w:t>
            </w:r>
          </w:p>
        </w:tc>
        <w:tc>
          <w:tcPr>
            <w:tcW w:w="2395" w:type="dxa"/>
          </w:tcPr>
          <w:p w14:paraId="72FCC0E6" w14:textId="77777777" w:rsidR="00DC3573" w:rsidRPr="00DC3573" w:rsidRDefault="00E305F6" w:rsidP="0091332B">
            <w:r>
              <w:t>Power Monitor Data Mapping and Power Consumption AOI</w:t>
            </w:r>
          </w:p>
        </w:tc>
        <w:tc>
          <w:tcPr>
            <w:tcW w:w="2848" w:type="dxa"/>
          </w:tcPr>
          <w:p w14:paraId="65812D44" w14:textId="77777777" w:rsidR="00DC3573" w:rsidRPr="00DC3573" w:rsidRDefault="00DC3573" w:rsidP="0091332B">
            <w:r>
              <w:t>Within Device Program of PLC</w:t>
            </w:r>
          </w:p>
        </w:tc>
      </w:tr>
      <w:tr w:rsidR="00DC3573" w14:paraId="1B96477A" w14:textId="77777777" w:rsidTr="00E305F6">
        <w:tc>
          <w:tcPr>
            <w:tcW w:w="2564" w:type="dxa"/>
          </w:tcPr>
          <w:p w14:paraId="03B28560" w14:textId="77777777" w:rsidR="00DC3573" w:rsidRDefault="00DC3573" w:rsidP="0091332B">
            <w:r>
              <w:t>COMM_CONFIG</w:t>
            </w:r>
          </w:p>
        </w:tc>
        <w:tc>
          <w:tcPr>
            <w:tcW w:w="2651" w:type="dxa"/>
          </w:tcPr>
          <w:p w14:paraId="72B36FE4" w14:textId="77777777" w:rsidR="00DC3573" w:rsidRDefault="00DC3573" w:rsidP="0091332B">
            <w:r>
              <w:t>INT[12]</w:t>
            </w:r>
          </w:p>
        </w:tc>
        <w:tc>
          <w:tcPr>
            <w:tcW w:w="2395" w:type="dxa"/>
          </w:tcPr>
          <w:p w14:paraId="68D86A9F" w14:textId="77777777" w:rsidR="00DC3573" w:rsidRDefault="00DC3573" w:rsidP="0091332B">
            <w:r>
              <w:t>Power Monitor IP Configuration</w:t>
            </w:r>
          </w:p>
        </w:tc>
        <w:tc>
          <w:tcPr>
            <w:tcW w:w="2848" w:type="dxa"/>
          </w:tcPr>
          <w:p w14:paraId="517F4C13" w14:textId="77777777" w:rsidR="00DC3573" w:rsidRDefault="00DC3573" w:rsidP="0091332B">
            <w:r>
              <w:t>Destination address of IP data read from Power Monitor</w:t>
            </w:r>
          </w:p>
        </w:tc>
      </w:tr>
      <w:tr w:rsidR="00DC3573" w14:paraId="1DBB08FB" w14:textId="77777777" w:rsidTr="00E305F6">
        <w:tc>
          <w:tcPr>
            <w:tcW w:w="2564" w:type="dxa"/>
          </w:tcPr>
          <w:p w14:paraId="6F40CD3D" w14:textId="77777777" w:rsidR="00DC3573" w:rsidRDefault="00DC3573" w:rsidP="0091332B">
            <w:r>
              <w:t>LINE_POWER</w:t>
            </w:r>
          </w:p>
        </w:tc>
        <w:tc>
          <w:tcPr>
            <w:tcW w:w="2651" w:type="dxa"/>
          </w:tcPr>
          <w:p w14:paraId="240E86A9" w14:textId="77777777" w:rsidR="00DC3573" w:rsidRDefault="00DC3573" w:rsidP="0091332B">
            <w:r>
              <w:t>REAL[3]</w:t>
            </w:r>
          </w:p>
        </w:tc>
        <w:tc>
          <w:tcPr>
            <w:tcW w:w="2395" w:type="dxa"/>
          </w:tcPr>
          <w:p w14:paraId="5C50D1A4" w14:textId="77777777" w:rsidR="00DC3573" w:rsidRDefault="00DC3573" w:rsidP="0091332B">
            <w:r>
              <w:t>Power Readings for Each Individual Phase</w:t>
            </w:r>
          </w:p>
        </w:tc>
        <w:tc>
          <w:tcPr>
            <w:tcW w:w="2848" w:type="dxa"/>
          </w:tcPr>
          <w:p w14:paraId="23876F06" w14:textId="77777777" w:rsidR="00DC3573" w:rsidRDefault="00DC3573" w:rsidP="00DC3573">
            <w:r>
              <w:t>Destination address of data read from Power Monitor</w:t>
            </w:r>
          </w:p>
        </w:tc>
      </w:tr>
      <w:tr w:rsidR="00DC3573" w14:paraId="1263372C" w14:textId="77777777" w:rsidTr="00E305F6">
        <w:tc>
          <w:tcPr>
            <w:tcW w:w="2564" w:type="dxa"/>
          </w:tcPr>
          <w:p w14:paraId="2B5449D2" w14:textId="77777777" w:rsidR="00DC3573" w:rsidRDefault="00DC3573" w:rsidP="0091332B">
            <w:r>
              <w:t>IP1AI_CV</w:t>
            </w:r>
          </w:p>
        </w:tc>
        <w:tc>
          <w:tcPr>
            <w:tcW w:w="2651" w:type="dxa"/>
          </w:tcPr>
          <w:p w14:paraId="5BA0BF73" w14:textId="77777777" w:rsidR="00DC3573" w:rsidRDefault="00DC3573" w:rsidP="0091332B">
            <w:r>
              <w:t>DINT</w:t>
            </w:r>
          </w:p>
        </w:tc>
        <w:tc>
          <w:tcPr>
            <w:tcW w:w="2395" w:type="dxa"/>
          </w:tcPr>
          <w:p w14:paraId="40DD8787" w14:textId="77777777" w:rsidR="00DC3573" w:rsidRDefault="00DC3573" w:rsidP="0091332B">
            <w:r>
              <w:t>IP Octet 1</w:t>
            </w:r>
          </w:p>
        </w:tc>
        <w:tc>
          <w:tcPr>
            <w:tcW w:w="2848" w:type="dxa"/>
          </w:tcPr>
          <w:p w14:paraId="0DA51D56" w14:textId="77777777" w:rsidR="00DC3573" w:rsidRDefault="00DC3573" w:rsidP="00DC3573">
            <w:r>
              <w:t>On HMI</w:t>
            </w:r>
          </w:p>
        </w:tc>
      </w:tr>
      <w:tr w:rsidR="00DC3573" w14:paraId="7DF55C6C" w14:textId="77777777" w:rsidTr="00E305F6">
        <w:tc>
          <w:tcPr>
            <w:tcW w:w="2564" w:type="dxa"/>
          </w:tcPr>
          <w:p w14:paraId="03485F0A" w14:textId="77777777" w:rsidR="00DC3573" w:rsidRDefault="00DC3573" w:rsidP="00DC3573">
            <w:r>
              <w:t>IP2AI_CV</w:t>
            </w:r>
          </w:p>
        </w:tc>
        <w:tc>
          <w:tcPr>
            <w:tcW w:w="2651" w:type="dxa"/>
          </w:tcPr>
          <w:p w14:paraId="0A72C420" w14:textId="77777777" w:rsidR="00DC3573" w:rsidRDefault="00DC3573" w:rsidP="0091332B">
            <w:r>
              <w:t>DINT</w:t>
            </w:r>
          </w:p>
        </w:tc>
        <w:tc>
          <w:tcPr>
            <w:tcW w:w="2395" w:type="dxa"/>
          </w:tcPr>
          <w:p w14:paraId="6FDAA9A9" w14:textId="77777777" w:rsidR="00DC3573" w:rsidRDefault="00DC3573" w:rsidP="00DC3573">
            <w:r>
              <w:t>IP Octet 2</w:t>
            </w:r>
          </w:p>
        </w:tc>
        <w:tc>
          <w:tcPr>
            <w:tcW w:w="2848" w:type="dxa"/>
          </w:tcPr>
          <w:p w14:paraId="32ABA568" w14:textId="77777777" w:rsidR="00DC3573" w:rsidRDefault="00DC3573" w:rsidP="0091332B">
            <w:r>
              <w:t>On HMI</w:t>
            </w:r>
          </w:p>
        </w:tc>
      </w:tr>
      <w:tr w:rsidR="00DC3573" w14:paraId="67CCE997" w14:textId="77777777" w:rsidTr="00E305F6">
        <w:tc>
          <w:tcPr>
            <w:tcW w:w="2564" w:type="dxa"/>
          </w:tcPr>
          <w:p w14:paraId="48E78CAD" w14:textId="77777777" w:rsidR="00DC3573" w:rsidRDefault="00DC3573" w:rsidP="00DC3573">
            <w:r>
              <w:t>IP3AI_CV</w:t>
            </w:r>
          </w:p>
        </w:tc>
        <w:tc>
          <w:tcPr>
            <w:tcW w:w="2651" w:type="dxa"/>
          </w:tcPr>
          <w:p w14:paraId="760CA2FC" w14:textId="77777777" w:rsidR="00DC3573" w:rsidRDefault="00DC3573" w:rsidP="0091332B">
            <w:r>
              <w:t>DINT</w:t>
            </w:r>
          </w:p>
        </w:tc>
        <w:tc>
          <w:tcPr>
            <w:tcW w:w="2395" w:type="dxa"/>
          </w:tcPr>
          <w:p w14:paraId="5DD58B17" w14:textId="77777777" w:rsidR="00DC3573" w:rsidRDefault="00DC3573" w:rsidP="00DC3573">
            <w:r>
              <w:t>IP Octet 3</w:t>
            </w:r>
          </w:p>
        </w:tc>
        <w:tc>
          <w:tcPr>
            <w:tcW w:w="2848" w:type="dxa"/>
          </w:tcPr>
          <w:p w14:paraId="6445E0C6" w14:textId="77777777" w:rsidR="00DC3573" w:rsidRDefault="00DC3573" w:rsidP="0091332B">
            <w:r>
              <w:t>On HMI</w:t>
            </w:r>
          </w:p>
        </w:tc>
      </w:tr>
      <w:tr w:rsidR="00DC3573" w14:paraId="0C0EAC9E" w14:textId="77777777" w:rsidTr="00E305F6">
        <w:tc>
          <w:tcPr>
            <w:tcW w:w="2564" w:type="dxa"/>
          </w:tcPr>
          <w:p w14:paraId="3B2A21A5" w14:textId="77777777" w:rsidR="00DC3573" w:rsidRDefault="00DC3573" w:rsidP="00DC3573">
            <w:r>
              <w:t>IP4AI_CV</w:t>
            </w:r>
          </w:p>
        </w:tc>
        <w:tc>
          <w:tcPr>
            <w:tcW w:w="2651" w:type="dxa"/>
          </w:tcPr>
          <w:p w14:paraId="5A597DF9" w14:textId="77777777" w:rsidR="00DC3573" w:rsidRDefault="00DC3573" w:rsidP="0091332B">
            <w:r>
              <w:t>DINT</w:t>
            </w:r>
          </w:p>
        </w:tc>
        <w:tc>
          <w:tcPr>
            <w:tcW w:w="2395" w:type="dxa"/>
          </w:tcPr>
          <w:p w14:paraId="36429ACA" w14:textId="77777777" w:rsidR="00DC3573" w:rsidRDefault="00DC3573" w:rsidP="00DC3573">
            <w:r>
              <w:t>IP Octet 4</w:t>
            </w:r>
          </w:p>
        </w:tc>
        <w:tc>
          <w:tcPr>
            <w:tcW w:w="2848" w:type="dxa"/>
          </w:tcPr>
          <w:p w14:paraId="34390F5A" w14:textId="77777777" w:rsidR="00DC3573" w:rsidRDefault="00DC3573" w:rsidP="0091332B">
            <w:r>
              <w:t>On HMI</w:t>
            </w:r>
          </w:p>
        </w:tc>
      </w:tr>
      <w:tr w:rsidR="00DC3573" w14:paraId="7D0002B0" w14:textId="77777777" w:rsidTr="00E305F6">
        <w:tc>
          <w:tcPr>
            <w:tcW w:w="2564" w:type="dxa"/>
          </w:tcPr>
          <w:p w14:paraId="2A00D05D" w14:textId="77777777" w:rsidR="00DC3573" w:rsidRDefault="00DC3573" w:rsidP="0091332B">
            <w:r>
              <w:t>GW1AI_CV</w:t>
            </w:r>
          </w:p>
        </w:tc>
        <w:tc>
          <w:tcPr>
            <w:tcW w:w="2651" w:type="dxa"/>
          </w:tcPr>
          <w:p w14:paraId="7C4644A4" w14:textId="77777777" w:rsidR="00DC3573" w:rsidRDefault="00DC3573" w:rsidP="0091332B">
            <w:r>
              <w:t>DINT</w:t>
            </w:r>
          </w:p>
        </w:tc>
        <w:tc>
          <w:tcPr>
            <w:tcW w:w="2395" w:type="dxa"/>
          </w:tcPr>
          <w:p w14:paraId="2EC44502" w14:textId="77777777" w:rsidR="00DC3573" w:rsidRDefault="00DC3573" w:rsidP="00DC3573">
            <w:r>
              <w:t>IP Gateway Octet 1</w:t>
            </w:r>
          </w:p>
        </w:tc>
        <w:tc>
          <w:tcPr>
            <w:tcW w:w="2848" w:type="dxa"/>
          </w:tcPr>
          <w:p w14:paraId="3A983A43" w14:textId="77777777" w:rsidR="00DC3573" w:rsidRDefault="00DC3573" w:rsidP="0091332B">
            <w:r>
              <w:t>On HMI</w:t>
            </w:r>
          </w:p>
        </w:tc>
      </w:tr>
      <w:tr w:rsidR="00DC3573" w14:paraId="4E629B3E" w14:textId="77777777" w:rsidTr="00E305F6">
        <w:tc>
          <w:tcPr>
            <w:tcW w:w="2564" w:type="dxa"/>
          </w:tcPr>
          <w:p w14:paraId="04741ECA" w14:textId="77777777" w:rsidR="00DC3573" w:rsidRDefault="00DC3573" w:rsidP="0091332B">
            <w:r>
              <w:t>GW2AI_CV</w:t>
            </w:r>
          </w:p>
        </w:tc>
        <w:tc>
          <w:tcPr>
            <w:tcW w:w="2651" w:type="dxa"/>
          </w:tcPr>
          <w:p w14:paraId="75CDE0CE" w14:textId="77777777" w:rsidR="00DC3573" w:rsidRDefault="00DC3573" w:rsidP="0091332B">
            <w:r>
              <w:t>DINT</w:t>
            </w:r>
          </w:p>
        </w:tc>
        <w:tc>
          <w:tcPr>
            <w:tcW w:w="2395" w:type="dxa"/>
          </w:tcPr>
          <w:p w14:paraId="76362C3A" w14:textId="77777777" w:rsidR="00DC3573" w:rsidRDefault="00DC3573" w:rsidP="0091332B">
            <w:r>
              <w:t>IP Gateway Octet 2</w:t>
            </w:r>
          </w:p>
        </w:tc>
        <w:tc>
          <w:tcPr>
            <w:tcW w:w="2848" w:type="dxa"/>
          </w:tcPr>
          <w:p w14:paraId="174BB4C5" w14:textId="77777777" w:rsidR="00DC3573" w:rsidRDefault="00DC3573" w:rsidP="0091332B">
            <w:r>
              <w:t>On HMI</w:t>
            </w:r>
          </w:p>
        </w:tc>
      </w:tr>
      <w:tr w:rsidR="00DC3573" w14:paraId="18DF2670" w14:textId="77777777" w:rsidTr="00E305F6">
        <w:tc>
          <w:tcPr>
            <w:tcW w:w="2564" w:type="dxa"/>
          </w:tcPr>
          <w:p w14:paraId="37EA83C6" w14:textId="77777777" w:rsidR="00DC3573" w:rsidRDefault="00DC3573" w:rsidP="0091332B">
            <w:r>
              <w:t>GW3AI_CV</w:t>
            </w:r>
          </w:p>
        </w:tc>
        <w:tc>
          <w:tcPr>
            <w:tcW w:w="2651" w:type="dxa"/>
          </w:tcPr>
          <w:p w14:paraId="3ACE0C23" w14:textId="77777777" w:rsidR="00DC3573" w:rsidRDefault="00DC3573" w:rsidP="0091332B">
            <w:r>
              <w:t>DINT</w:t>
            </w:r>
          </w:p>
        </w:tc>
        <w:tc>
          <w:tcPr>
            <w:tcW w:w="2395" w:type="dxa"/>
          </w:tcPr>
          <w:p w14:paraId="0DB45FF4" w14:textId="77777777" w:rsidR="00DC3573" w:rsidRDefault="00DC3573" w:rsidP="0091332B">
            <w:r>
              <w:t>IP Gateway Octet 3</w:t>
            </w:r>
          </w:p>
        </w:tc>
        <w:tc>
          <w:tcPr>
            <w:tcW w:w="2848" w:type="dxa"/>
          </w:tcPr>
          <w:p w14:paraId="5BD1C0D2" w14:textId="77777777" w:rsidR="00DC3573" w:rsidRDefault="00DC3573" w:rsidP="0091332B">
            <w:r>
              <w:t>On HMI</w:t>
            </w:r>
          </w:p>
        </w:tc>
      </w:tr>
      <w:tr w:rsidR="00DC3573" w14:paraId="0CE1AD13" w14:textId="77777777" w:rsidTr="00E305F6">
        <w:tc>
          <w:tcPr>
            <w:tcW w:w="2564" w:type="dxa"/>
          </w:tcPr>
          <w:p w14:paraId="43D24A9D" w14:textId="77777777" w:rsidR="00DC3573" w:rsidRDefault="00DC3573" w:rsidP="0091332B">
            <w:r>
              <w:t>GW4AI_CV</w:t>
            </w:r>
          </w:p>
        </w:tc>
        <w:tc>
          <w:tcPr>
            <w:tcW w:w="2651" w:type="dxa"/>
          </w:tcPr>
          <w:p w14:paraId="75853E27" w14:textId="77777777" w:rsidR="00DC3573" w:rsidRDefault="00DC3573" w:rsidP="0091332B">
            <w:r>
              <w:t>DINT</w:t>
            </w:r>
          </w:p>
        </w:tc>
        <w:tc>
          <w:tcPr>
            <w:tcW w:w="2395" w:type="dxa"/>
          </w:tcPr>
          <w:p w14:paraId="13AE4533" w14:textId="77777777" w:rsidR="00DC3573" w:rsidRDefault="00DC3573" w:rsidP="0091332B">
            <w:r>
              <w:t>IP Gateway Octet 4</w:t>
            </w:r>
          </w:p>
        </w:tc>
        <w:tc>
          <w:tcPr>
            <w:tcW w:w="2848" w:type="dxa"/>
          </w:tcPr>
          <w:p w14:paraId="1FA15FB7" w14:textId="77777777" w:rsidR="00DC3573" w:rsidRDefault="00DC3573" w:rsidP="0091332B">
            <w:r>
              <w:t>On HMI</w:t>
            </w:r>
          </w:p>
        </w:tc>
      </w:tr>
      <w:tr w:rsidR="00DC3573" w14:paraId="235F0631" w14:textId="77777777" w:rsidTr="00E305F6">
        <w:tc>
          <w:tcPr>
            <w:tcW w:w="2564" w:type="dxa"/>
          </w:tcPr>
          <w:p w14:paraId="48B97137" w14:textId="77777777" w:rsidR="00DC3573" w:rsidRDefault="00DC3573" w:rsidP="0091332B">
            <w:r>
              <w:t>SM1AI_CV</w:t>
            </w:r>
          </w:p>
        </w:tc>
        <w:tc>
          <w:tcPr>
            <w:tcW w:w="2651" w:type="dxa"/>
          </w:tcPr>
          <w:p w14:paraId="0D39377B" w14:textId="77777777" w:rsidR="00DC3573" w:rsidRDefault="00DC3573" w:rsidP="0091332B">
            <w:r>
              <w:t>DINT</w:t>
            </w:r>
          </w:p>
        </w:tc>
        <w:tc>
          <w:tcPr>
            <w:tcW w:w="2395" w:type="dxa"/>
          </w:tcPr>
          <w:p w14:paraId="67121DC2" w14:textId="77777777" w:rsidR="00DC3573" w:rsidRDefault="00DC3573" w:rsidP="00DC3573">
            <w:r>
              <w:t>Subnet Mask Octet 1</w:t>
            </w:r>
          </w:p>
        </w:tc>
        <w:tc>
          <w:tcPr>
            <w:tcW w:w="2848" w:type="dxa"/>
          </w:tcPr>
          <w:p w14:paraId="3D0C7E88" w14:textId="77777777" w:rsidR="00DC3573" w:rsidRDefault="00DC3573" w:rsidP="0091332B">
            <w:r>
              <w:t>On HMI</w:t>
            </w:r>
          </w:p>
        </w:tc>
      </w:tr>
      <w:tr w:rsidR="00DC3573" w14:paraId="6369A027" w14:textId="77777777" w:rsidTr="00E305F6">
        <w:tc>
          <w:tcPr>
            <w:tcW w:w="2564" w:type="dxa"/>
          </w:tcPr>
          <w:p w14:paraId="0F7D5707" w14:textId="77777777" w:rsidR="00DC3573" w:rsidRDefault="00DC3573" w:rsidP="0091332B">
            <w:r>
              <w:t>SM2AI_CV</w:t>
            </w:r>
          </w:p>
        </w:tc>
        <w:tc>
          <w:tcPr>
            <w:tcW w:w="2651" w:type="dxa"/>
          </w:tcPr>
          <w:p w14:paraId="5680571F" w14:textId="77777777" w:rsidR="00DC3573" w:rsidRDefault="00DC3573" w:rsidP="0091332B">
            <w:r>
              <w:t>DINT</w:t>
            </w:r>
          </w:p>
        </w:tc>
        <w:tc>
          <w:tcPr>
            <w:tcW w:w="2395" w:type="dxa"/>
          </w:tcPr>
          <w:p w14:paraId="149B2737" w14:textId="77777777" w:rsidR="00DC3573" w:rsidRDefault="00DC3573" w:rsidP="0091332B">
            <w:r>
              <w:t>Subnet Mask Octet 2</w:t>
            </w:r>
          </w:p>
        </w:tc>
        <w:tc>
          <w:tcPr>
            <w:tcW w:w="2848" w:type="dxa"/>
          </w:tcPr>
          <w:p w14:paraId="1F3C327D" w14:textId="77777777" w:rsidR="00DC3573" w:rsidRDefault="00DC3573" w:rsidP="0091332B">
            <w:r>
              <w:t>On HMI</w:t>
            </w:r>
          </w:p>
        </w:tc>
      </w:tr>
      <w:tr w:rsidR="00DC3573" w14:paraId="6E6E8D14" w14:textId="77777777" w:rsidTr="00E305F6">
        <w:tc>
          <w:tcPr>
            <w:tcW w:w="2564" w:type="dxa"/>
          </w:tcPr>
          <w:p w14:paraId="6631E197" w14:textId="77777777" w:rsidR="00DC3573" w:rsidRDefault="00DC3573" w:rsidP="0091332B">
            <w:r>
              <w:t>SM3AI_CV</w:t>
            </w:r>
          </w:p>
        </w:tc>
        <w:tc>
          <w:tcPr>
            <w:tcW w:w="2651" w:type="dxa"/>
          </w:tcPr>
          <w:p w14:paraId="22A84D80" w14:textId="77777777" w:rsidR="00DC3573" w:rsidRDefault="00DC3573" w:rsidP="0091332B">
            <w:r>
              <w:t>DINT</w:t>
            </w:r>
          </w:p>
        </w:tc>
        <w:tc>
          <w:tcPr>
            <w:tcW w:w="2395" w:type="dxa"/>
          </w:tcPr>
          <w:p w14:paraId="2DB1F3B4" w14:textId="77777777" w:rsidR="00DC3573" w:rsidRDefault="00DC3573" w:rsidP="0091332B">
            <w:r>
              <w:t>Subnet Mask Octet 3</w:t>
            </w:r>
          </w:p>
        </w:tc>
        <w:tc>
          <w:tcPr>
            <w:tcW w:w="2848" w:type="dxa"/>
          </w:tcPr>
          <w:p w14:paraId="1EDF0FD1" w14:textId="77777777" w:rsidR="00DC3573" w:rsidRDefault="00DC3573" w:rsidP="0091332B">
            <w:r>
              <w:t>On HMI</w:t>
            </w:r>
          </w:p>
        </w:tc>
      </w:tr>
      <w:tr w:rsidR="00DC3573" w14:paraId="4BE7D305" w14:textId="77777777" w:rsidTr="00E305F6">
        <w:tc>
          <w:tcPr>
            <w:tcW w:w="2564" w:type="dxa"/>
          </w:tcPr>
          <w:p w14:paraId="22273566" w14:textId="77777777" w:rsidR="00DC3573" w:rsidRDefault="00DC3573" w:rsidP="0091332B">
            <w:r>
              <w:t>SM4AI_CV</w:t>
            </w:r>
          </w:p>
        </w:tc>
        <w:tc>
          <w:tcPr>
            <w:tcW w:w="2651" w:type="dxa"/>
          </w:tcPr>
          <w:p w14:paraId="55384AB8" w14:textId="77777777" w:rsidR="00DC3573" w:rsidRDefault="00DC3573" w:rsidP="0091332B">
            <w:r>
              <w:t>DINT</w:t>
            </w:r>
          </w:p>
        </w:tc>
        <w:tc>
          <w:tcPr>
            <w:tcW w:w="2395" w:type="dxa"/>
          </w:tcPr>
          <w:p w14:paraId="6B974550" w14:textId="77777777" w:rsidR="00DC3573" w:rsidRDefault="00DC3573" w:rsidP="0091332B">
            <w:r>
              <w:t>Subnet Mask Octet 4</w:t>
            </w:r>
          </w:p>
        </w:tc>
        <w:tc>
          <w:tcPr>
            <w:tcW w:w="2848" w:type="dxa"/>
          </w:tcPr>
          <w:p w14:paraId="254B116A" w14:textId="77777777" w:rsidR="00DC3573" w:rsidRDefault="00DC3573" w:rsidP="0091332B">
            <w:r>
              <w:t>On HMI</w:t>
            </w:r>
          </w:p>
        </w:tc>
      </w:tr>
      <w:tr w:rsidR="00DC3573" w14:paraId="5EE07647" w14:textId="77777777" w:rsidTr="00E305F6">
        <w:tc>
          <w:tcPr>
            <w:tcW w:w="2564" w:type="dxa"/>
          </w:tcPr>
          <w:p w14:paraId="1797338C" w14:textId="77777777" w:rsidR="00DC3573" w:rsidRDefault="00DC3573" w:rsidP="0091332B">
            <w:r>
              <w:lastRenderedPageBreak/>
              <w:t>E1AI_CV</w:t>
            </w:r>
          </w:p>
        </w:tc>
        <w:tc>
          <w:tcPr>
            <w:tcW w:w="2651" w:type="dxa"/>
          </w:tcPr>
          <w:p w14:paraId="1EA13556" w14:textId="77777777" w:rsidR="00DC3573" w:rsidRDefault="00DC3573" w:rsidP="0091332B">
            <w:r>
              <w:t>REAL</w:t>
            </w:r>
          </w:p>
        </w:tc>
        <w:tc>
          <w:tcPr>
            <w:tcW w:w="2395" w:type="dxa"/>
          </w:tcPr>
          <w:p w14:paraId="2987F5EA" w14:textId="77777777" w:rsidR="00DC3573" w:rsidRDefault="00DC3573" w:rsidP="0091332B">
            <w:r>
              <w:t>L1-N Voltage</w:t>
            </w:r>
          </w:p>
        </w:tc>
        <w:tc>
          <w:tcPr>
            <w:tcW w:w="2848" w:type="dxa"/>
          </w:tcPr>
          <w:p w14:paraId="5FF1EB65" w14:textId="77777777" w:rsidR="00DC3573" w:rsidRDefault="00DC3573" w:rsidP="0091332B">
            <w:r>
              <w:t>On HMI</w:t>
            </w:r>
          </w:p>
        </w:tc>
      </w:tr>
      <w:tr w:rsidR="00DC3573" w14:paraId="2B53DF83" w14:textId="77777777" w:rsidTr="00E305F6">
        <w:tc>
          <w:tcPr>
            <w:tcW w:w="2564" w:type="dxa"/>
          </w:tcPr>
          <w:p w14:paraId="642673E8" w14:textId="77777777" w:rsidR="00DC3573" w:rsidRDefault="00DC3573" w:rsidP="00DC3573">
            <w:r>
              <w:t>E2AI_CV</w:t>
            </w:r>
          </w:p>
        </w:tc>
        <w:tc>
          <w:tcPr>
            <w:tcW w:w="2651" w:type="dxa"/>
          </w:tcPr>
          <w:p w14:paraId="32397D9F" w14:textId="77777777" w:rsidR="00DC3573" w:rsidRDefault="00DC3573" w:rsidP="0091332B">
            <w:r>
              <w:t>REAL</w:t>
            </w:r>
          </w:p>
        </w:tc>
        <w:tc>
          <w:tcPr>
            <w:tcW w:w="2395" w:type="dxa"/>
          </w:tcPr>
          <w:p w14:paraId="62951DA4" w14:textId="77777777" w:rsidR="00DC3573" w:rsidRDefault="00DC3573" w:rsidP="0091332B">
            <w:r>
              <w:t>L2-N Voltage</w:t>
            </w:r>
          </w:p>
        </w:tc>
        <w:tc>
          <w:tcPr>
            <w:tcW w:w="2848" w:type="dxa"/>
          </w:tcPr>
          <w:p w14:paraId="0D9F1777" w14:textId="77777777" w:rsidR="00DC3573" w:rsidRDefault="00DC3573" w:rsidP="0091332B">
            <w:r>
              <w:t>On HMI</w:t>
            </w:r>
          </w:p>
        </w:tc>
      </w:tr>
      <w:tr w:rsidR="00DC3573" w14:paraId="78E60CCF" w14:textId="77777777" w:rsidTr="00E305F6">
        <w:tc>
          <w:tcPr>
            <w:tcW w:w="2564" w:type="dxa"/>
          </w:tcPr>
          <w:p w14:paraId="4BB26FAB" w14:textId="77777777" w:rsidR="00DC3573" w:rsidRDefault="00DC3573" w:rsidP="00DC3573">
            <w:r>
              <w:t>E3AI_CV</w:t>
            </w:r>
          </w:p>
        </w:tc>
        <w:tc>
          <w:tcPr>
            <w:tcW w:w="2651" w:type="dxa"/>
          </w:tcPr>
          <w:p w14:paraId="1772CD1D" w14:textId="77777777" w:rsidR="00DC3573" w:rsidRDefault="00DC3573" w:rsidP="0091332B">
            <w:r>
              <w:t>REAL</w:t>
            </w:r>
          </w:p>
        </w:tc>
        <w:tc>
          <w:tcPr>
            <w:tcW w:w="2395" w:type="dxa"/>
          </w:tcPr>
          <w:p w14:paraId="2A338AC8" w14:textId="77777777" w:rsidR="00DC3573" w:rsidRDefault="00DC3573" w:rsidP="00DC3573">
            <w:r>
              <w:t>L3-N Voltage</w:t>
            </w:r>
          </w:p>
        </w:tc>
        <w:tc>
          <w:tcPr>
            <w:tcW w:w="2848" w:type="dxa"/>
          </w:tcPr>
          <w:p w14:paraId="165FEBCE" w14:textId="77777777" w:rsidR="00DC3573" w:rsidRDefault="00DC3573" w:rsidP="0091332B">
            <w:r>
              <w:t>On HMI</w:t>
            </w:r>
          </w:p>
        </w:tc>
      </w:tr>
      <w:tr w:rsidR="00DC3573" w14:paraId="49B956EF" w14:textId="77777777" w:rsidTr="00E305F6">
        <w:tc>
          <w:tcPr>
            <w:tcW w:w="2564" w:type="dxa"/>
          </w:tcPr>
          <w:p w14:paraId="2C864C46" w14:textId="77777777" w:rsidR="00DC3573" w:rsidRDefault="00DC3573" w:rsidP="00DC3573">
            <w:r>
              <w:t>E4AI_CV</w:t>
            </w:r>
          </w:p>
        </w:tc>
        <w:tc>
          <w:tcPr>
            <w:tcW w:w="2651" w:type="dxa"/>
          </w:tcPr>
          <w:p w14:paraId="3728E2A3" w14:textId="77777777" w:rsidR="00DC3573" w:rsidRDefault="00DC3573" w:rsidP="0091332B">
            <w:r>
              <w:t>REAL</w:t>
            </w:r>
          </w:p>
        </w:tc>
        <w:tc>
          <w:tcPr>
            <w:tcW w:w="2395" w:type="dxa"/>
          </w:tcPr>
          <w:p w14:paraId="368B4C73" w14:textId="77777777" w:rsidR="00DC3573" w:rsidRDefault="00DC3573" w:rsidP="00DC3573">
            <w:r>
              <w:t>L1-L2 Voltage</w:t>
            </w:r>
          </w:p>
        </w:tc>
        <w:tc>
          <w:tcPr>
            <w:tcW w:w="2848" w:type="dxa"/>
          </w:tcPr>
          <w:p w14:paraId="1900AB53" w14:textId="77777777" w:rsidR="00DC3573" w:rsidRDefault="00DC3573" w:rsidP="0091332B">
            <w:r>
              <w:t>On HMI</w:t>
            </w:r>
          </w:p>
        </w:tc>
      </w:tr>
      <w:tr w:rsidR="00DC3573" w14:paraId="797BB3D9" w14:textId="77777777" w:rsidTr="00E305F6">
        <w:tc>
          <w:tcPr>
            <w:tcW w:w="2564" w:type="dxa"/>
          </w:tcPr>
          <w:p w14:paraId="6648E91C" w14:textId="77777777" w:rsidR="00DC3573" w:rsidRDefault="00DC3573" w:rsidP="00DC3573">
            <w:r>
              <w:t>E5AI_CV</w:t>
            </w:r>
          </w:p>
        </w:tc>
        <w:tc>
          <w:tcPr>
            <w:tcW w:w="2651" w:type="dxa"/>
          </w:tcPr>
          <w:p w14:paraId="1623D2A8" w14:textId="77777777" w:rsidR="00DC3573" w:rsidRDefault="00DC3573" w:rsidP="0091332B">
            <w:r>
              <w:t>REAL</w:t>
            </w:r>
          </w:p>
        </w:tc>
        <w:tc>
          <w:tcPr>
            <w:tcW w:w="2395" w:type="dxa"/>
          </w:tcPr>
          <w:p w14:paraId="775537B1" w14:textId="77777777" w:rsidR="00DC3573" w:rsidRDefault="00DC3573" w:rsidP="00DC3573">
            <w:r>
              <w:t>L2-L3 Voltage</w:t>
            </w:r>
          </w:p>
        </w:tc>
        <w:tc>
          <w:tcPr>
            <w:tcW w:w="2848" w:type="dxa"/>
          </w:tcPr>
          <w:p w14:paraId="1B467824" w14:textId="77777777" w:rsidR="00DC3573" w:rsidRDefault="00DC3573" w:rsidP="0091332B">
            <w:r>
              <w:t>On HMI</w:t>
            </w:r>
          </w:p>
        </w:tc>
      </w:tr>
      <w:tr w:rsidR="00DC3573" w14:paraId="313C907F" w14:textId="77777777" w:rsidTr="00E305F6">
        <w:tc>
          <w:tcPr>
            <w:tcW w:w="2564" w:type="dxa"/>
          </w:tcPr>
          <w:p w14:paraId="19AF8392" w14:textId="77777777" w:rsidR="00DC3573" w:rsidRDefault="00DC3573" w:rsidP="00DC3573">
            <w:r>
              <w:t>E6AI_CV</w:t>
            </w:r>
          </w:p>
        </w:tc>
        <w:tc>
          <w:tcPr>
            <w:tcW w:w="2651" w:type="dxa"/>
          </w:tcPr>
          <w:p w14:paraId="7D5735B4" w14:textId="77777777" w:rsidR="00DC3573" w:rsidRDefault="00DC3573" w:rsidP="0091332B">
            <w:r>
              <w:t>REAL</w:t>
            </w:r>
          </w:p>
        </w:tc>
        <w:tc>
          <w:tcPr>
            <w:tcW w:w="2395" w:type="dxa"/>
          </w:tcPr>
          <w:p w14:paraId="15B4270A" w14:textId="77777777" w:rsidR="00DC3573" w:rsidRDefault="00DC3573" w:rsidP="00DC3573">
            <w:r>
              <w:t>L3-L1 Voltage</w:t>
            </w:r>
          </w:p>
        </w:tc>
        <w:tc>
          <w:tcPr>
            <w:tcW w:w="2848" w:type="dxa"/>
          </w:tcPr>
          <w:p w14:paraId="3B4A6CCC" w14:textId="77777777" w:rsidR="00DC3573" w:rsidRDefault="00DC3573" w:rsidP="0091332B">
            <w:r>
              <w:t>On HMI</w:t>
            </w:r>
          </w:p>
        </w:tc>
      </w:tr>
      <w:tr w:rsidR="00DC3573" w14:paraId="52FEF733" w14:textId="77777777" w:rsidTr="00E305F6">
        <w:tc>
          <w:tcPr>
            <w:tcW w:w="2564" w:type="dxa"/>
          </w:tcPr>
          <w:p w14:paraId="7B802F6D" w14:textId="77777777" w:rsidR="00DC3573" w:rsidRDefault="00DC3573" w:rsidP="00DC3573">
            <w:r>
              <w:t>E7AI_CV</w:t>
            </w:r>
          </w:p>
        </w:tc>
        <w:tc>
          <w:tcPr>
            <w:tcW w:w="2651" w:type="dxa"/>
          </w:tcPr>
          <w:p w14:paraId="7FA859E3" w14:textId="77777777" w:rsidR="00DC3573" w:rsidRDefault="00DC3573" w:rsidP="0091332B">
            <w:r>
              <w:t>REAL</w:t>
            </w:r>
          </w:p>
        </w:tc>
        <w:tc>
          <w:tcPr>
            <w:tcW w:w="2395" w:type="dxa"/>
          </w:tcPr>
          <w:p w14:paraId="788D4BE1" w14:textId="77777777" w:rsidR="00DC3573" w:rsidRDefault="00DC3573" w:rsidP="0091332B">
            <w:r>
              <w:t>3 Phase Average L-N Voltage</w:t>
            </w:r>
          </w:p>
        </w:tc>
        <w:tc>
          <w:tcPr>
            <w:tcW w:w="2848" w:type="dxa"/>
          </w:tcPr>
          <w:p w14:paraId="5FA4DEAA" w14:textId="77777777" w:rsidR="00DC3573" w:rsidRDefault="00DC3573" w:rsidP="0091332B">
            <w:r>
              <w:t>On HMI</w:t>
            </w:r>
          </w:p>
        </w:tc>
      </w:tr>
      <w:tr w:rsidR="00DC3573" w14:paraId="64EB06A4" w14:textId="77777777" w:rsidTr="00E305F6">
        <w:tc>
          <w:tcPr>
            <w:tcW w:w="2564" w:type="dxa"/>
          </w:tcPr>
          <w:p w14:paraId="1A5E3865" w14:textId="77777777" w:rsidR="00DC3573" w:rsidRDefault="00DC3573" w:rsidP="00DC3573">
            <w:r>
              <w:t>E8AI_CV</w:t>
            </w:r>
          </w:p>
        </w:tc>
        <w:tc>
          <w:tcPr>
            <w:tcW w:w="2651" w:type="dxa"/>
          </w:tcPr>
          <w:p w14:paraId="2BA63E81" w14:textId="77777777" w:rsidR="00DC3573" w:rsidRDefault="00DC3573" w:rsidP="0091332B">
            <w:r>
              <w:t>REAL</w:t>
            </w:r>
          </w:p>
        </w:tc>
        <w:tc>
          <w:tcPr>
            <w:tcW w:w="2395" w:type="dxa"/>
          </w:tcPr>
          <w:p w14:paraId="23B89D1A" w14:textId="77777777" w:rsidR="00DC3573" w:rsidRDefault="00DC3573" w:rsidP="0091332B">
            <w:r>
              <w:t>3 Phase Average L-L Voltage</w:t>
            </w:r>
          </w:p>
        </w:tc>
        <w:tc>
          <w:tcPr>
            <w:tcW w:w="2848" w:type="dxa"/>
          </w:tcPr>
          <w:p w14:paraId="7C6FB7CC" w14:textId="77777777" w:rsidR="00DC3573" w:rsidRDefault="00DC3573" w:rsidP="0091332B">
            <w:r>
              <w:t>On HMI</w:t>
            </w:r>
          </w:p>
        </w:tc>
      </w:tr>
      <w:tr w:rsidR="00DC3573" w14:paraId="26D27422" w14:textId="77777777" w:rsidTr="00E305F6">
        <w:tc>
          <w:tcPr>
            <w:tcW w:w="2564" w:type="dxa"/>
          </w:tcPr>
          <w:p w14:paraId="276AB365" w14:textId="77777777" w:rsidR="00DC3573" w:rsidRDefault="00DC3573" w:rsidP="00DC3573">
            <w:r>
              <w:t>HZ1AI_CV</w:t>
            </w:r>
          </w:p>
        </w:tc>
        <w:tc>
          <w:tcPr>
            <w:tcW w:w="2651" w:type="dxa"/>
          </w:tcPr>
          <w:p w14:paraId="43710029" w14:textId="77777777" w:rsidR="00DC3573" w:rsidRDefault="00DC3573" w:rsidP="0091332B">
            <w:r>
              <w:t>REAL</w:t>
            </w:r>
          </w:p>
        </w:tc>
        <w:tc>
          <w:tcPr>
            <w:tcW w:w="2395" w:type="dxa"/>
          </w:tcPr>
          <w:p w14:paraId="611FEFE5" w14:textId="77777777" w:rsidR="00DC3573" w:rsidRDefault="00DC3573" w:rsidP="0091332B">
            <w:r>
              <w:t>Cycle Frequency</w:t>
            </w:r>
          </w:p>
        </w:tc>
        <w:tc>
          <w:tcPr>
            <w:tcW w:w="2848" w:type="dxa"/>
          </w:tcPr>
          <w:p w14:paraId="21431D94" w14:textId="77777777" w:rsidR="00DC3573" w:rsidRDefault="00DC3573" w:rsidP="0091332B">
            <w:r>
              <w:t>On HMI</w:t>
            </w:r>
          </w:p>
        </w:tc>
      </w:tr>
      <w:tr w:rsidR="00DC3573" w14:paraId="0B52CF96" w14:textId="77777777" w:rsidTr="00E305F6">
        <w:tc>
          <w:tcPr>
            <w:tcW w:w="2564" w:type="dxa"/>
          </w:tcPr>
          <w:p w14:paraId="72BE0D1F" w14:textId="77777777" w:rsidR="00DC3573" w:rsidRDefault="00DC3573" w:rsidP="00DC3573">
            <w:r>
              <w:t>II1AI_CV</w:t>
            </w:r>
          </w:p>
        </w:tc>
        <w:tc>
          <w:tcPr>
            <w:tcW w:w="2651" w:type="dxa"/>
          </w:tcPr>
          <w:p w14:paraId="000A5720" w14:textId="77777777" w:rsidR="00DC3573" w:rsidRDefault="00DC3573" w:rsidP="0091332B">
            <w:r>
              <w:t>REAL</w:t>
            </w:r>
          </w:p>
        </w:tc>
        <w:tc>
          <w:tcPr>
            <w:tcW w:w="2395" w:type="dxa"/>
          </w:tcPr>
          <w:p w14:paraId="27BD19A7" w14:textId="77777777" w:rsidR="00DC3573" w:rsidRDefault="00DC3573" w:rsidP="0091332B">
            <w:r>
              <w:t>Line 1 Current</w:t>
            </w:r>
          </w:p>
        </w:tc>
        <w:tc>
          <w:tcPr>
            <w:tcW w:w="2848" w:type="dxa"/>
          </w:tcPr>
          <w:p w14:paraId="1C8DE9E6" w14:textId="77777777" w:rsidR="00DC3573" w:rsidRDefault="00DC3573" w:rsidP="0091332B">
            <w:r>
              <w:t>On HMI</w:t>
            </w:r>
          </w:p>
        </w:tc>
      </w:tr>
      <w:tr w:rsidR="00DC3573" w14:paraId="68495344" w14:textId="77777777" w:rsidTr="00E305F6">
        <w:tc>
          <w:tcPr>
            <w:tcW w:w="2564" w:type="dxa"/>
          </w:tcPr>
          <w:p w14:paraId="02F2555C" w14:textId="77777777" w:rsidR="00DC3573" w:rsidRDefault="00DC3573" w:rsidP="00DC3573">
            <w:r>
              <w:t>II2AI_CV</w:t>
            </w:r>
          </w:p>
        </w:tc>
        <w:tc>
          <w:tcPr>
            <w:tcW w:w="2651" w:type="dxa"/>
          </w:tcPr>
          <w:p w14:paraId="25C14FD0" w14:textId="77777777" w:rsidR="00DC3573" w:rsidRDefault="00DC3573" w:rsidP="0091332B">
            <w:r>
              <w:t>REAL</w:t>
            </w:r>
          </w:p>
        </w:tc>
        <w:tc>
          <w:tcPr>
            <w:tcW w:w="2395" w:type="dxa"/>
          </w:tcPr>
          <w:p w14:paraId="041FAA8C" w14:textId="77777777" w:rsidR="00DC3573" w:rsidRDefault="00DC3573" w:rsidP="0091332B">
            <w:r>
              <w:t>Line 2 Current</w:t>
            </w:r>
          </w:p>
        </w:tc>
        <w:tc>
          <w:tcPr>
            <w:tcW w:w="2848" w:type="dxa"/>
          </w:tcPr>
          <w:p w14:paraId="4DDE6804" w14:textId="77777777" w:rsidR="00DC3573" w:rsidRDefault="00DC3573" w:rsidP="0091332B">
            <w:r>
              <w:t>On HMI</w:t>
            </w:r>
          </w:p>
        </w:tc>
      </w:tr>
      <w:tr w:rsidR="00DC3573" w14:paraId="08808F81" w14:textId="77777777" w:rsidTr="00E305F6">
        <w:tc>
          <w:tcPr>
            <w:tcW w:w="2564" w:type="dxa"/>
          </w:tcPr>
          <w:p w14:paraId="600C5488" w14:textId="77777777" w:rsidR="00DC3573" w:rsidRDefault="00DC3573" w:rsidP="00DC3573">
            <w:r>
              <w:t>II3AI_CV</w:t>
            </w:r>
          </w:p>
        </w:tc>
        <w:tc>
          <w:tcPr>
            <w:tcW w:w="2651" w:type="dxa"/>
          </w:tcPr>
          <w:p w14:paraId="5413D6C6" w14:textId="77777777" w:rsidR="00DC3573" w:rsidRDefault="00DC3573" w:rsidP="0091332B">
            <w:r>
              <w:t>REAL</w:t>
            </w:r>
          </w:p>
        </w:tc>
        <w:tc>
          <w:tcPr>
            <w:tcW w:w="2395" w:type="dxa"/>
          </w:tcPr>
          <w:p w14:paraId="18233CF4" w14:textId="77777777" w:rsidR="00DC3573" w:rsidRDefault="00DC3573" w:rsidP="0091332B">
            <w:r>
              <w:t>Line 3 Current</w:t>
            </w:r>
          </w:p>
        </w:tc>
        <w:tc>
          <w:tcPr>
            <w:tcW w:w="2848" w:type="dxa"/>
          </w:tcPr>
          <w:p w14:paraId="1AE61A02" w14:textId="77777777" w:rsidR="00DC3573" w:rsidRDefault="00DC3573" w:rsidP="0091332B">
            <w:r>
              <w:t>On HMI</w:t>
            </w:r>
          </w:p>
        </w:tc>
      </w:tr>
      <w:tr w:rsidR="00DC3573" w14:paraId="77AEEF82" w14:textId="77777777" w:rsidTr="00E305F6">
        <w:tc>
          <w:tcPr>
            <w:tcW w:w="2564" w:type="dxa"/>
          </w:tcPr>
          <w:p w14:paraId="470DF3FF" w14:textId="77777777" w:rsidR="00DC3573" w:rsidRDefault="00DC3573" w:rsidP="00DC3573">
            <w:r>
              <w:t>II4AI_CV</w:t>
            </w:r>
          </w:p>
        </w:tc>
        <w:tc>
          <w:tcPr>
            <w:tcW w:w="2651" w:type="dxa"/>
          </w:tcPr>
          <w:p w14:paraId="7D5656F3" w14:textId="77777777" w:rsidR="00DC3573" w:rsidRDefault="00DC3573" w:rsidP="0091332B">
            <w:r>
              <w:t>REAL</w:t>
            </w:r>
          </w:p>
        </w:tc>
        <w:tc>
          <w:tcPr>
            <w:tcW w:w="2395" w:type="dxa"/>
          </w:tcPr>
          <w:p w14:paraId="745295E5" w14:textId="77777777" w:rsidR="00DC3573" w:rsidRDefault="00DC3573" w:rsidP="0091332B">
            <w:r>
              <w:t>Line 4 (Neutral) Current</w:t>
            </w:r>
          </w:p>
        </w:tc>
        <w:tc>
          <w:tcPr>
            <w:tcW w:w="2848" w:type="dxa"/>
          </w:tcPr>
          <w:p w14:paraId="1F4D6881" w14:textId="77777777" w:rsidR="00DC3573" w:rsidRDefault="00DC3573" w:rsidP="0091332B">
            <w:r>
              <w:t>On HMI</w:t>
            </w:r>
          </w:p>
        </w:tc>
      </w:tr>
      <w:tr w:rsidR="00DC3573" w14:paraId="6A1A1308" w14:textId="77777777" w:rsidTr="00E305F6">
        <w:tc>
          <w:tcPr>
            <w:tcW w:w="2564" w:type="dxa"/>
          </w:tcPr>
          <w:p w14:paraId="0D27357B" w14:textId="77777777" w:rsidR="00DC3573" w:rsidRDefault="00DC3573" w:rsidP="00DC3573">
            <w:r>
              <w:t>II5AI_CV</w:t>
            </w:r>
          </w:p>
        </w:tc>
        <w:tc>
          <w:tcPr>
            <w:tcW w:w="2651" w:type="dxa"/>
          </w:tcPr>
          <w:p w14:paraId="343B6ED9" w14:textId="77777777" w:rsidR="00DC3573" w:rsidRDefault="00DC3573" w:rsidP="0091332B">
            <w:r>
              <w:t>REAL</w:t>
            </w:r>
          </w:p>
        </w:tc>
        <w:tc>
          <w:tcPr>
            <w:tcW w:w="2395" w:type="dxa"/>
          </w:tcPr>
          <w:p w14:paraId="67185964" w14:textId="77777777" w:rsidR="00DC3573" w:rsidRDefault="00DC3573" w:rsidP="0091332B">
            <w:r>
              <w:t>Demand Current</w:t>
            </w:r>
          </w:p>
        </w:tc>
        <w:tc>
          <w:tcPr>
            <w:tcW w:w="2848" w:type="dxa"/>
          </w:tcPr>
          <w:p w14:paraId="2C2A3403" w14:textId="77777777" w:rsidR="00DC3573" w:rsidRDefault="00DC3573" w:rsidP="0091332B">
            <w:r>
              <w:t>On HMI</w:t>
            </w:r>
          </w:p>
        </w:tc>
      </w:tr>
      <w:tr w:rsidR="00DC3573" w14:paraId="2BEBC1AC" w14:textId="77777777" w:rsidTr="00E305F6">
        <w:tc>
          <w:tcPr>
            <w:tcW w:w="2564" w:type="dxa"/>
          </w:tcPr>
          <w:p w14:paraId="0558FFBD" w14:textId="77777777" w:rsidR="00DC3573" w:rsidRDefault="00DC3573" w:rsidP="00DC3573">
            <w:r>
              <w:t>II6AI_CV</w:t>
            </w:r>
          </w:p>
        </w:tc>
        <w:tc>
          <w:tcPr>
            <w:tcW w:w="2651" w:type="dxa"/>
          </w:tcPr>
          <w:p w14:paraId="4257A35E" w14:textId="77777777" w:rsidR="00DC3573" w:rsidRDefault="00DC3573" w:rsidP="0091332B">
            <w:r>
              <w:t>REAL</w:t>
            </w:r>
          </w:p>
        </w:tc>
        <w:tc>
          <w:tcPr>
            <w:tcW w:w="2395" w:type="dxa"/>
          </w:tcPr>
          <w:p w14:paraId="37231F58" w14:textId="77777777" w:rsidR="00DC3573" w:rsidRDefault="00DC3573" w:rsidP="0091332B">
            <w:r>
              <w:t>3 Phase Average Current</w:t>
            </w:r>
          </w:p>
        </w:tc>
        <w:tc>
          <w:tcPr>
            <w:tcW w:w="2848" w:type="dxa"/>
          </w:tcPr>
          <w:p w14:paraId="597656C6" w14:textId="77777777" w:rsidR="00DC3573" w:rsidRDefault="00DC3573" w:rsidP="0091332B">
            <w:r>
              <w:t>On HMI</w:t>
            </w:r>
          </w:p>
        </w:tc>
      </w:tr>
      <w:tr w:rsidR="00DC3573" w14:paraId="541B8D01" w14:textId="77777777" w:rsidTr="00E305F6">
        <w:tc>
          <w:tcPr>
            <w:tcW w:w="2564" w:type="dxa"/>
          </w:tcPr>
          <w:p w14:paraId="0E71B1DD" w14:textId="77777777" w:rsidR="00DC3573" w:rsidRDefault="00DC3573" w:rsidP="00DC3573">
            <w:r w:rsidRPr="00DC3573">
              <w:t>JI1AI_CV</w:t>
            </w:r>
          </w:p>
        </w:tc>
        <w:tc>
          <w:tcPr>
            <w:tcW w:w="2651" w:type="dxa"/>
          </w:tcPr>
          <w:p w14:paraId="3AC11E9D" w14:textId="77777777" w:rsidR="00DC3573" w:rsidRDefault="00E305F6" w:rsidP="0091332B">
            <w:r>
              <w:t>REAL</w:t>
            </w:r>
          </w:p>
        </w:tc>
        <w:tc>
          <w:tcPr>
            <w:tcW w:w="2395" w:type="dxa"/>
          </w:tcPr>
          <w:p w14:paraId="1DC030C6" w14:textId="77777777" w:rsidR="00DC3573" w:rsidRDefault="00E305F6" w:rsidP="0091332B">
            <w:r>
              <w:t>Line 1 Real Power</w:t>
            </w:r>
          </w:p>
        </w:tc>
        <w:tc>
          <w:tcPr>
            <w:tcW w:w="2848" w:type="dxa"/>
          </w:tcPr>
          <w:p w14:paraId="711BD732" w14:textId="77777777" w:rsidR="00DC3573" w:rsidRDefault="00E305F6" w:rsidP="0091332B">
            <w:r>
              <w:t>On HMI</w:t>
            </w:r>
          </w:p>
        </w:tc>
      </w:tr>
      <w:tr w:rsidR="00DC3573" w14:paraId="7EC96812" w14:textId="77777777" w:rsidTr="00E305F6">
        <w:tc>
          <w:tcPr>
            <w:tcW w:w="2564" w:type="dxa"/>
          </w:tcPr>
          <w:p w14:paraId="3FFD324F" w14:textId="77777777" w:rsidR="00DC3573" w:rsidRPr="00DC3573" w:rsidRDefault="00E305F6" w:rsidP="00DC3573">
            <w:r w:rsidRPr="00E305F6">
              <w:t>JI2AI_CV</w:t>
            </w:r>
          </w:p>
        </w:tc>
        <w:tc>
          <w:tcPr>
            <w:tcW w:w="2651" w:type="dxa"/>
          </w:tcPr>
          <w:p w14:paraId="6F7FDD75" w14:textId="77777777" w:rsidR="00DC3573" w:rsidRDefault="00E305F6" w:rsidP="0091332B">
            <w:r>
              <w:t>REAL</w:t>
            </w:r>
          </w:p>
        </w:tc>
        <w:tc>
          <w:tcPr>
            <w:tcW w:w="2395" w:type="dxa"/>
          </w:tcPr>
          <w:p w14:paraId="175FCCC4" w14:textId="77777777" w:rsidR="00DC3573" w:rsidRDefault="00E305F6" w:rsidP="00E305F6">
            <w:r>
              <w:t>Line 2 Real Power</w:t>
            </w:r>
          </w:p>
        </w:tc>
        <w:tc>
          <w:tcPr>
            <w:tcW w:w="2848" w:type="dxa"/>
          </w:tcPr>
          <w:p w14:paraId="513F2709" w14:textId="77777777" w:rsidR="00DC3573" w:rsidRDefault="00E305F6" w:rsidP="0091332B">
            <w:r>
              <w:t>On HMI</w:t>
            </w:r>
          </w:p>
        </w:tc>
      </w:tr>
      <w:tr w:rsidR="00DC3573" w14:paraId="5259B7AF" w14:textId="77777777" w:rsidTr="00E305F6">
        <w:tc>
          <w:tcPr>
            <w:tcW w:w="2564" w:type="dxa"/>
          </w:tcPr>
          <w:p w14:paraId="0FAA78A6" w14:textId="77777777" w:rsidR="00DC3573" w:rsidRPr="00DC3573" w:rsidRDefault="00E305F6" w:rsidP="00E305F6">
            <w:r w:rsidRPr="00E305F6">
              <w:t>JI</w:t>
            </w:r>
            <w:r>
              <w:t>3</w:t>
            </w:r>
            <w:r w:rsidRPr="00E305F6">
              <w:t>AI_CV</w:t>
            </w:r>
          </w:p>
        </w:tc>
        <w:tc>
          <w:tcPr>
            <w:tcW w:w="2651" w:type="dxa"/>
          </w:tcPr>
          <w:p w14:paraId="19E32065" w14:textId="77777777" w:rsidR="00DC3573" w:rsidRDefault="00E305F6" w:rsidP="0091332B">
            <w:r>
              <w:t>REAL</w:t>
            </w:r>
          </w:p>
        </w:tc>
        <w:tc>
          <w:tcPr>
            <w:tcW w:w="2395" w:type="dxa"/>
          </w:tcPr>
          <w:p w14:paraId="395E7CFD" w14:textId="77777777" w:rsidR="00DC3573" w:rsidRDefault="00E305F6" w:rsidP="00E305F6">
            <w:r>
              <w:t>Line 3 Real Power</w:t>
            </w:r>
          </w:p>
        </w:tc>
        <w:tc>
          <w:tcPr>
            <w:tcW w:w="2848" w:type="dxa"/>
          </w:tcPr>
          <w:p w14:paraId="78EDB585" w14:textId="77777777" w:rsidR="00DC3573" w:rsidRDefault="00E305F6" w:rsidP="0091332B">
            <w:r>
              <w:t>On HMI</w:t>
            </w:r>
          </w:p>
        </w:tc>
      </w:tr>
      <w:tr w:rsidR="00DC3573" w14:paraId="5C399BEF" w14:textId="77777777" w:rsidTr="00E305F6">
        <w:tc>
          <w:tcPr>
            <w:tcW w:w="2564" w:type="dxa"/>
          </w:tcPr>
          <w:p w14:paraId="56E8A4E4" w14:textId="77777777" w:rsidR="00DC3573" w:rsidRPr="00DC3573" w:rsidRDefault="00E305F6" w:rsidP="00E305F6">
            <w:r w:rsidRPr="00E305F6">
              <w:t>JI</w:t>
            </w:r>
            <w:r>
              <w:t>4</w:t>
            </w:r>
            <w:r w:rsidRPr="00E305F6">
              <w:t>AI_CV</w:t>
            </w:r>
          </w:p>
        </w:tc>
        <w:tc>
          <w:tcPr>
            <w:tcW w:w="2651" w:type="dxa"/>
          </w:tcPr>
          <w:p w14:paraId="360AA362" w14:textId="77777777" w:rsidR="00DC3573" w:rsidRDefault="00E305F6" w:rsidP="0091332B">
            <w:r>
              <w:t>REAL</w:t>
            </w:r>
          </w:p>
        </w:tc>
        <w:tc>
          <w:tcPr>
            <w:tcW w:w="2395" w:type="dxa"/>
          </w:tcPr>
          <w:p w14:paraId="512AB74C" w14:textId="77777777" w:rsidR="00DC3573" w:rsidRDefault="00E305F6" w:rsidP="00E305F6">
            <w:r>
              <w:t>Total Real Power</w:t>
            </w:r>
          </w:p>
        </w:tc>
        <w:tc>
          <w:tcPr>
            <w:tcW w:w="2848" w:type="dxa"/>
          </w:tcPr>
          <w:p w14:paraId="6EC6D07F" w14:textId="77777777" w:rsidR="00DC3573" w:rsidRDefault="00E305F6" w:rsidP="0091332B">
            <w:r>
              <w:t>On HMI</w:t>
            </w:r>
          </w:p>
        </w:tc>
      </w:tr>
      <w:tr w:rsidR="00E305F6" w14:paraId="467D446D" w14:textId="77777777" w:rsidTr="00E305F6">
        <w:tc>
          <w:tcPr>
            <w:tcW w:w="2564" w:type="dxa"/>
          </w:tcPr>
          <w:p w14:paraId="29200D25" w14:textId="77777777" w:rsidR="00E305F6" w:rsidRPr="00DC3573" w:rsidRDefault="00E305F6" w:rsidP="00E305F6">
            <w:r w:rsidRPr="00E305F6">
              <w:t>JI</w:t>
            </w:r>
            <w:r>
              <w:t>5</w:t>
            </w:r>
            <w:r w:rsidRPr="00E305F6">
              <w:t>AI_CV</w:t>
            </w:r>
          </w:p>
        </w:tc>
        <w:tc>
          <w:tcPr>
            <w:tcW w:w="2651" w:type="dxa"/>
          </w:tcPr>
          <w:p w14:paraId="4DA51ECE" w14:textId="77777777" w:rsidR="00E305F6" w:rsidRDefault="00E305F6" w:rsidP="0091332B">
            <w:r>
              <w:t>REAL</w:t>
            </w:r>
          </w:p>
        </w:tc>
        <w:tc>
          <w:tcPr>
            <w:tcW w:w="2395" w:type="dxa"/>
          </w:tcPr>
          <w:p w14:paraId="529BA0EC" w14:textId="77777777" w:rsidR="00E305F6" w:rsidRDefault="00E305F6" w:rsidP="0091332B">
            <w:r>
              <w:t>Total Reactive Power</w:t>
            </w:r>
          </w:p>
        </w:tc>
        <w:tc>
          <w:tcPr>
            <w:tcW w:w="2848" w:type="dxa"/>
          </w:tcPr>
          <w:p w14:paraId="377960A4" w14:textId="77777777" w:rsidR="00E305F6" w:rsidRDefault="00E305F6" w:rsidP="0091332B">
            <w:r>
              <w:t>On HMI</w:t>
            </w:r>
          </w:p>
        </w:tc>
      </w:tr>
      <w:tr w:rsidR="00E305F6" w14:paraId="7E01D849" w14:textId="77777777" w:rsidTr="00E305F6">
        <w:tc>
          <w:tcPr>
            <w:tcW w:w="2564" w:type="dxa"/>
          </w:tcPr>
          <w:p w14:paraId="4EB6E310" w14:textId="77777777" w:rsidR="00E305F6" w:rsidRPr="00DC3573" w:rsidRDefault="00E305F6" w:rsidP="00E305F6">
            <w:r w:rsidRPr="00E305F6">
              <w:t>JI</w:t>
            </w:r>
            <w:r>
              <w:t>6</w:t>
            </w:r>
            <w:r w:rsidRPr="00E305F6">
              <w:t>AI_CV</w:t>
            </w:r>
          </w:p>
        </w:tc>
        <w:tc>
          <w:tcPr>
            <w:tcW w:w="2651" w:type="dxa"/>
          </w:tcPr>
          <w:p w14:paraId="5931B201" w14:textId="77777777" w:rsidR="00E305F6" w:rsidRDefault="00E305F6" w:rsidP="0091332B">
            <w:r>
              <w:t>REAL</w:t>
            </w:r>
          </w:p>
        </w:tc>
        <w:tc>
          <w:tcPr>
            <w:tcW w:w="2395" w:type="dxa"/>
          </w:tcPr>
          <w:p w14:paraId="6286BE5B" w14:textId="77777777" w:rsidR="00E305F6" w:rsidRDefault="00E305F6" w:rsidP="0091332B">
            <w:r>
              <w:t>Demand Power</w:t>
            </w:r>
          </w:p>
        </w:tc>
        <w:tc>
          <w:tcPr>
            <w:tcW w:w="2848" w:type="dxa"/>
          </w:tcPr>
          <w:p w14:paraId="66419BC6" w14:textId="77777777" w:rsidR="00E305F6" w:rsidRDefault="00E305F6" w:rsidP="0091332B">
            <w:r>
              <w:t>On HMI</w:t>
            </w:r>
          </w:p>
        </w:tc>
      </w:tr>
      <w:tr w:rsidR="00E305F6" w14:paraId="4E473443" w14:textId="77777777" w:rsidTr="00E305F6">
        <w:tc>
          <w:tcPr>
            <w:tcW w:w="2564" w:type="dxa"/>
          </w:tcPr>
          <w:p w14:paraId="27D37529" w14:textId="77777777" w:rsidR="00E305F6" w:rsidRPr="00E305F6" w:rsidRDefault="00E305F6" w:rsidP="00E305F6">
            <w:r w:rsidRPr="00E305F6">
              <w:t>RP1AI_CV</w:t>
            </w:r>
          </w:p>
        </w:tc>
        <w:tc>
          <w:tcPr>
            <w:tcW w:w="2651" w:type="dxa"/>
          </w:tcPr>
          <w:p w14:paraId="76427D7C" w14:textId="77777777" w:rsidR="00E305F6" w:rsidRDefault="00E305F6" w:rsidP="0091332B">
            <w:r>
              <w:t>REAL</w:t>
            </w:r>
          </w:p>
        </w:tc>
        <w:tc>
          <w:tcPr>
            <w:tcW w:w="2395" w:type="dxa"/>
          </w:tcPr>
          <w:p w14:paraId="6FD4E4D9" w14:textId="77777777" w:rsidR="00E305F6" w:rsidRDefault="00E305F6" w:rsidP="0091332B">
            <w:r>
              <w:t>Power Factor</w:t>
            </w:r>
          </w:p>
        </w:tc>
        <w:tc>
          <w:tcPr>
            <w:tcW w:w="2848" w:type="dxa"/>
          </w:tcPr>
          <w:p w14:paraId="555C3AC3" w14:textId="77777777" w:rsidR="00E305F6" w:rsidRDefault="00E305F6" w:rsidP="0091332B">
            <w:r>
              <w:t>On HMI</w:t>
            </w:r>
          </w:p>
        </w:tc>
      </w:tr>
      <w:tr w:rsidR="00E305F6" w14:paraId="03830EA2" w14:textId="77777777" w:rsidTr="00E305F6">
        <w:tc>
          <w:tcPr>
            <w:tcW w:w="2564" w:type="dxa"/>
          </w:tcPr>
          <w:p w14:paraId="1CACDDFC" w14:textId="77777777" w:rsidR="00E305F6" w:rsidRPr="00E305F6" w:rsidRDefault="00E305F6" w:rsidP="00E305F6">
            <w:r w:rsidRPr="00E305F6">
              <w:t>C21AI_CV</w:t>
            </w:r>
          </w:p>
        </w:tc>
        <w:tc>
          <w:tcPr>
            <w:tcW w:w="2651" w:type="dxa"/>
          </w:tcPr>
          <w:p w14:paraId="2ECCD8C0" w14:textId="77777777" w:rsidR="00E305F6" w:rsidRDefault="00E305F6" w:rsidP="0091332B">
            <w:r>
              <w:t>DINT</w:t>
            </w:r>
          </w:p>
        </w:tc>
        <w:tc>
          <w:tcPr>
            <w:tcW w:w="2395" w:type="dxa"/>
          </w:tcPr>
          <w:p w14:paraId="03A40D2E" w14:textId="77777777" w:rsidR="00E305F6" w:rsidRDefault="00E305F6" w:rsidP="0091332B">
            <w:r>
              <w:t>Power Factor Sign</w:t>
            </w:r>
          </w:p>
        </w:tc>
        <w:tc>
          <w:tcPr>
            <w:tcW w:w="2848" w:type="dxa"/>
          </w:tcPr>
          <w:p w14:paraId="479A3F81" w14:textId="77777777" w:rsidR="00E305F6" w:rsidRDefault="00E305F6" w:rsidP="0091332B">
            <w:r>
              <w:t>On HMI</w:t>
            </w:r>
          </w:p>
        </w:tc>
      </w:tr>
      <w:tr w:rsidR="00E305F6" w14:paraId="02ADB15B" w14:textId="77777777" w:rsidTr="00E305F6">
        <w:tc>
          <w:tcPr>
            <w:tcW w:w="2564" w:type="dxa"/>
          </w:tcPr>
          <w:p w14:paraId="55D51D5D" w14:textId="77777777" w:rsidR="00E305F6" w:rsidRPr="00E305F6" w:rsidRDefault="00E305F6" w:rsidP="00E305F6">
            <w:r>
              <w:t>JH1AI_CV</w:t>
            </w:r>
          </w:p>
        </w:tc>
        <w:tc>
          <w:tcPr>
            <w:tcW w:w="2651" w:type="dxa"/>
          </w:tcPr>
          <w:p w14:paraId="6BD461AF" w14:textId="77777777" w:rsidR="00E305F6" w:rsidRDefault="00E305F6" w:rsidP="0091332B">
            <w:r>
              <w:t>REAL</w:t>
            </w:r>
          </w:p>
        </w:tc>
        <w:tc>
          <w:tcPr>
            <w:tcW w:w="2395" w:type="dxa"/>
          </w:tcPr>
          <w:p w14:paraId="4DB45BCD" w14:textId="77777777" w:rsidR="00E305F6" w:rsidRDefault="00E305F6" w:rsidP="0091332B">
            <w:r>
              <w:t>Net Real Energy Consumption</w:t>
            </w:r>
          </w:p>
        </w:tc>
        <w:tc>
          <w:tcPr>
            <w:tcW w:w="2848" w:type="dxa"/>
          </w:tcPr>
          <w:p w14:paraId="1B32B09A" w14:textId="77777777" w:rsidR="00E305F6" w:rsidRDefault="0054147D" w:rsidP="0091332B">
            <w:r>
              <w:t xml:space="preserve">Use Optionally </w:t>
            </w:r>
            <w:r w:rsidR="00E305F6">
              <w:t>On HMI</w:t>
            </w:r>
          </w:p>
        </w:tc>
      </w:tr>
      <w:tr w:rsidR="00E305F6" w14:paraId="585FE500" w14:textId="77777777" w:rsidTr="00E305F6">
        <w:tc>
          <w:tcPr>
            <w:tcW w:w="2564" w:type="dxa"/>
          </w:tcPr>
          <w:p w14:paraId="5C79A661" w14:textId="77777777" w:rsidR="00E305F6" w:rsidRPr="00E305F6" w:rsidRDefault="00E305F6" w:rsidP="00E305F6">
            <w:r>
              <w:t>JH2AI_CV</w:t>
            </w:r>
          </w:p>
        </w:tc>
        <w:tc>
          <w:tcPr>
            <w:tcW w:w="2651" w:type="dxa"/>
          </w:tcPr>
          <w:p w14:paraId="41F0CB88" w14:textId="77777777" w:rsidR="00E305F6" w:rsidRDefault="00E305F6" w:rsidP="0091332B">
            <w:r>
              <w:t>REAL</w:t>
            </w:r>
          </w:p>
        </w:tc>
        <w:tc>
          <w:tcPr>
            <w:tcW w:w="2395" w:type="dxa"/>
          </w:tcPr>
          <w:p w14:paraId="4DBCE74A" w14:textId="77777777" w:rsidR="00E305F6" w:rsidRDefault="00E305F6" w:rsidP="0091332B">
            <w:r>
              <w:t>Net Reactive Energy Consumption</w:t>
            </w:r>
          </w:p>
        </w:tc>
        <w:tc>
          <w:tcPr>
            <w:tcW w:w="2848" w:type="dxa"/>
          </w:tcPr>
          <w:p w14:paraId="6301D547" w14:textId="77777777" w:rsidR="00E305F6" w:rsidRDefault="0054147D" w:rsidP="0091332B">
            <w:r>
              <w:t>Use Optionally On HMI</w:t>
            </w:r>
          </w:p>
        </w:tc>
      </w:tr>
      <w:tr w:rsidR="00E305F6" w14:paraId="703913CF" w14:textId="77777777" w:rsidTr="00E305F6">
        <w:tc>
          <w:tcPr>
            <w:tcW w:w="2564" w:type="dxa"/>
          </w:tcPr>
          <w:p w14:paraId="71E11387" w14:textId="77777777" w:rsidR="00E305F6" w:rsidRPr="00E305F6" w:rsidRDefault="00E305F6" w:rsidP="004D3B08">
            <w:r>
              <w:t>J</w:t>
            </w:r>
            <w:r w:rsidR="004D3B08">
              <w:t>I</w:t>
            </w:r>
            <w:r>
              <w:t>4AI_TD</w:t>
            </w:r>
          </w:p>
        </w:tc>
        <w:tc>
          <w:tcPr>
            <w:tcW w:w="2651" w:type="dxa"/>
          </w:tcPr>
          <w:p w14:paraId="62B71CC6" w14:textId="77777777" w:rsidR="00E305F6" w:rsidRDefault="00E305F6" w:rsidP="0091332B">
            <w:r>
              <w:t>REAL</w:t>
            </w:r>
          </w:p>
        </w:tc>
        <w:tc>
          <w:tcPr>
            <w:tcW w:w="2395" w:type="dxa"/>
          </w:tcPr>
          <w:p w14:paraId="25D7C627" w14:textId="77777777" w:rsidR="00E305F6" w:rsidRDefault="00E305F6" w:rsidP="0091332B">
            <w:r>
              <w:t>Energy Consumed Today</w:t>
            </w:r>
          </w:p>
        </w:tc>
        <w:tc>
          <w:tcPr>
            <w:tcW w:w="2848" w:type="dxa"/>
          </w:tcPr>
          <w:p w14:paraId="61D9810F" w14:textId="77777777" w:rsidR="00E305F6" w:rsidRDefault="0054147D" w:rsidP="0091332B">
            <w:r>
              <w:t>Use Optionally On HMI</w:t>
            </w:r>
          </w:p>
        </w:tc>
      </w:tr>
      <w:tr w:rsidR="00E305F6" w14:paraId="34AB0864" w14:textId="77777777" w:rsidTr="00E305F6">
        <w:tc>
          <w:tcPr>
            <w:tcW w:w="2564" w:type="dxa"/>
          </w:tcPr>
          <w:p w14:paraId="58B9D399" w14:textId="77777777" w:rsidR="00E305F6" w:rsidRPr="00E305F6" w:rsidRDefault="004D3B08" w:rsidP="00E305F6">
            <w:r>
              <w:lastRenderedPageBreak/>
              <w:t>JI</w:t>
            </w:r>
            <w:r w:rsidR="00E305F6">
              <w:t>4AI_YT</w:t>
            </w:r>
          </w:p>
        </w:tc>
        <w:tc>
          <w:tcPr>
            <w:tcW w:w="2651" w:type="dxa"/>
          </w:tcPr>
          <w:p w14:paraId="6BF787E5" w14:textId="77777777" w:rsidR="00E305F6" w:rsidRDefault="00E305F6" w:rsidP="0091332B">
            <w:r>
              <w:t>REAL</w:t>
            </w:r>
          </w:p>
        </w:tc>
        <w:tc>
          <w:tcPr>
            <w:tcW w:w="2395" w:type="dxa"/>
          </w:tcPr>
          <w:p w14:paraId="12254AF0" w14:textId="77777777" w:rsidR="00E305F6" w:rsidRDefault="00E305F6" w:rsidP="00E305F6">
            <w:r>
              <w:t>Energy Consumed Yesterday</w:t>
            </w:r>
          </w:p>
        </w:tc>
        <w:tc>
          <w:tcPr>
            <w:tcW w:w="2848" w:type="dxa"/>
          </w:tcPr>
          <w:p w14:paraId="3BB89EA6" w14:textId="77777777" w:rsidR="00E305F6" w:rsidRDefault="0054147D" w:rsidP="0091332B">
            <w:r>
              <w:t>Use Optionally On HMI</w:t>
            </w:r>
          </w:p>
        </w:tc>
      </w:tr>
      <w:tr w:rsidR="00E305F6" w14:paraId="62E909EA" w14:textId="77777777" w:rsidTr="00E305F6">
        <w:tc>
          <w:tcPr>
            <w:tcW w:w="2564" w:type="dxa"/>
          </w:tcPr>
          <w:p w14:paraId="206DC61D" w14:textId="77777777" w:rsidR="00E305F6" w:rsidRPr="00E305F6" w:rsidRDefault="004D3B08" w:rsidP="00E305F6">
            <w:r>
              <w:t>JI</w:t>
            </w:r>
            <w:r w:rsidR="00E305F6">
              <w:t>4AI_WT</w:t>
            </w:r>
          </w:p>
        </w:tc>
        <w:tc>
          <w:tcPr>
            <w:tcW w:w="2651" w:type="dxa"/>
          </w:tcPr>
          <w:p w14:paraId="2E55FB96" w14:textId="77777777" w:rsidR="00E305F6" w:rsidRDefault="00E305F6" w:rsidP="0091332B">
            <w:r>
              <w:t>REAL</w:t>
            </w:r>
          </w:p>
        </w:tc>
        <w:tc>
          <w:tcPr>
            <w:tcW w:w="2395" w:type="dxa"/>
          </w:tcPr>
          <w:p w14:paraId="33A1740C" w14:textId="77777777" w:rsidR="00E305F6" w:rsidRDefault="00E305F6" w:rsidP="00E305F6">
            <w:r>
              <w:t>Energy Consumed This Week</w:t>
            </w:r>
          </w:p>
        </w:tc>
        <w:tc>
          <w:tcPr>
            <w:tcW w:w="2848" w:type="dxa"/>
          </w:tcPr>
          <w:p w14:paraId="53EDBFEF" w14:textId="77777777" w:rsidR="00E305F6" w:rsidRDefault="0054147D" w:rsidP="0091332B">
            <w:r>
              <w:t>Use Optionally On HMI</w:t>
            </w:r>
          </w:p>
        </w:tc>
      </w:tr>
      <w:tr w:rsidR="00E305F6" w14:paraId="64B96223" w14:textId="77777777" w:rsidTr="00E305F6">
        <w:tc>
          <w:tcPr>
            <w:tcW w:w="2564" w:type="dxa"/>
          </w:tcPr>
          <w:p w14:paraId="212E4AE6" w14:textId="77777777" w:rsidR="00E305F6" w:rsidRDefault="00E305F6" w:rsidP="00E305F6">
            <w:r w:rsidRPr="00E305F6">
              <w:t>JI4AI_YW</w:t>
            </w:r>
          </w:p>
        </w:tc>
        <w:tc>
          <w:tcPr>
            <w:tcW w:w="2651" w:type="dxa"/>
          </w:tcPr>
          <w:p w14:paraId="07FC1AD2" w14:textId="77777777" w:rsidR="00E305F6" w:rsidRDefault="00E305F6" w:rsidP="0091332B">
            <w:r>
              <w:t>REAL</w:t>
            </w:r>
          </w:p>
        </w:tc>
        <w:tc>
          <w:tcPr>
            <w:tcW w:w="2395" w:type="dxa"/>
          </w:tcPr>
          <w:p w14:paraId="6D9DA5C8" w14:textId="77777777" w:rsidR="00E305F6" w:rsidRDefault="00E305F6" w:rsidP="00E305F6">
            <w:r>
              <w:t>Energy Consumed Last Week</w:t>
            </w:r>
          </w:p>
        </w:tc>
        <w:tc>
          <w:tcPr>
            <w:tcW w:w="2848" w:type="dxa"/>
          </w:tcPr>
          <w:p w14:paraId="53EDCC09" w14:textId="77777777" w:rsidR="00E305F6" w:rsidRDefault="0054147D" w:rsidP="0091332B">
            <w:r>
              <w:t>Use Optionally On HMI</w:t>
            </w:r>
          </w:p>
        </w:tc>
      </w:tr>
      <w:tr w:rsidR="00E305F6" w14:paraId="69812429" w14:textId="77777777" w:rsidTr="00E305F6">
        <w:tc>
          <w:tcPr>
            <w:tcW w:w="2564" w:type="dxa"/>
          </w:tcPr>
          <w:p w14:paraId="36F6D5FF" w14:textId="77777777" w:rsidR="00E305F6" w:rsidRDefault="00E305F6" w:rsidP="00E305F6">
            <w:r w:rsidRPr="00E305F6">
              <w:t>JI4AI_MT</w:t>
            </w:r>
          </w:p>
        </w:tc>
        <w:tc>
          <w:tcPr>
            <w:tcW w:w="2651" w:type="dxa"/>
          </w:tcPr>
          <w:p w14:paraId="367C6616" w14:textId="77777777" w:rsidR="00E305F6" w:rsidRDefault="00E305F6" w:rsidP="0091332B">
            <w:r>
              <w:t>REAL</w:t>
            </w:r>
          </w:p>
        </w:tc>
        <w:tc>
          <w:tcPr>
            <w:tcW w:w="2395" w:type="dxa"/>
          </w:tcPr>
          <w:p w14:paraId="5D653AA6" w14:textId="77777777" w:rsidR="00E305F6" w:rsidRDefault="00E305F6" w:rsidP="00E305F6">
            <w:r>
              <w:t>Energy Consumed This Month</w:t>
            </w:r>
          </w:p>
        </w:tc>
        <w:tc>
          <w:tcPr>
            <w:tcW w:w="2848" w:type="dxa"/>
          </w:tcPr>
          <w:p w14:paraId="0F87D849" w14:textId="77777777" w:rsidR="00E305F6" w:rsidRDefault="0054147D" w:rsidP="0091332B">
            <w:r>
              <w:t>Use Optionally On HMI</w:t>
            </w:r>
          </w:p>
        </w:tc>
      </w:tr>
      <w:tr w:rsidR="00E305F6" w14:paraId="744EA0E1" w14:textId="77777777" w:rsidTr="00E305F6">
        <w:tc>
          <w:tcPr>
            <w:tcW w:w="2564" w:type="dxa"/>
          </w:tcPr>
          <w:p w14:paraId="1A552937" w14:textId="77777777" w:rsidR="00E305F6" w:rsidRDefault="00E305F6" w:rsidP="00E305F6">
            <w:r w:rsidRPr="00E305F6">
              <w:t>JI4AI_YM</w:t>
            </w:r>
          </w:p>
        </w:tc>
        <w:tc>
          <w:tcPr>
            <w:tcW w:w="2651" w:type="dxa"/>
          </w:tcPr>
          <w:p w14:paraId="501AE12C" w14:textId="77777777" w:rsidR="00E305F6" w:rsidRDefault="00E305F6" w:rsidP="0091332B">
            <w:r>
              <w:t>REAL</w:t>
            </w:r>
          </w:p>
        </w:tc>
        <w:tc>
          <w:tcPr>
            <w:tcW w:w="2395" w:type="dxa"/>
          </w:tcPr>
          <w:p w14:paraId="323D25AF" w14:textId="77777777" w:rsidR="00E305F6" w:rsidRDefault="00E305F6" w:rsidP="00E305F6">
            <w:r>
              <w:t>Energy Consumed Last Month</w:t>
            </w:r>
          </w:p>
        </w:tc>
        <w:tc>
          <w:tcPr>
            <w:tcW w:w="2848" w:type="dxa"/>
          </w:tcPr>
          <w:p w14:paraId="6EDB7619" w14:textId="77777777" w:rsidR="00E305F6" w:rsidRDefault="0054147D" w:rsidP="0091332B">
            <w:r>
              <w:t>Use Optionally On HMI</w:t>
            </w:r>
          </w:p>
        </w:tc>
      </w:tr>
      <w:tr w:rsidR="00E305F6" w14:paraId="535CE0AB" w14:textId="77777777" w:rsidTr="00E305F6">
        <w:tc>
          <w:tcPr>
            <w:tcW w:w="2564" w:type="dxa"/>
          </w:tcPr>
          <w:p w14:paraId="077EC510" w14:textId="77777777" w:rsidR="00E305F6" w:rsidRDefault="00E305F6" w:rsidP="00E305F6">
            <w:r>
              <w:t>JI4AI_TY</w:t>
            </w:r>
          </w:p>
        </w:tc>
        <w:tc>
          <w:tcPr>
            <w:tcW w:w="2651" w:type="dxa"/>
          </w:tcPr>
          <w:p w14:paraId="255AAAE4" w14:textId="77777777" w:rsidR="00E305F6" w:rsidRDefault="00E305F6" w:rsidP="0091332B">
            <w:r>
              <w:t>REAL</w:t>
            </w:r>
          </w:p>
        </w:tc>
        <w:tc>
          <w:tcPr>
            <w:tcW w:w="2395" w:type="dxa"/>
          </w:tcPr>
          <w:p w14:paraId="225AA986" w14:textId="77777777" w:rsidR="00E305F6" w:rsidRDefault="00E305F6" w:rsidP="00E305F6">
            <w:r>
              <w:t>Energy Consumed This Year</w:t>
            </w:r>
          </w:p>
        </w:tc>
        <w:tc>
          <w:tcPr>
            <w:tcW w:w="2848" w:type="dxa"/>
          </w:tcPr>
          <w:p w14:paraId="0B26321B" w14:textId="77777777" w:rsidR="00E305F6" w:rsidRDefault="0054147D" w:rsidP="0091332B">
            <w:r>
              <w:t>Use Optionally On HMI</w:t>
            </w:r>
          </w:p>
        </w:tc>
      </w:tr>
      <w:tr w:rsidR="00E305F6" w14:paraId="585F7B58" w14:textId="77777777" w:rsidTr="00E305F6">
        <w:tc>
          <w:tcPr>
            <w:tcW w:w="2564" w:type="dxa"/>
          </w:tcPr>
          <w:p w14:paraId="2D23D611" w14:textId="77777777" w:rsidR="00E305F6" w:rsidRDefault="00E305F6" w:rsidP="00E305F6">
            <w:r w:rsidRPr="00E305F6">
              <w:t>JI4AI_YL</w:t>
            </w:r>
          </w:p>
        </w:tc>
        <w:tc>
          <w:tcPr>
            <w:tcW w:w="2651" w:type="dxa"/>
          </w:tcPr>
          <w:p w14:paraId="52D80AC3" w14:textId="77777777" w:rsidR="00E305F6" w:rsidRDefault="00E305F6" w:rsidP="0091332B">
            <w:r>
              <w:t>REAL</w:t>
            </w:r>
          </w:p>
        </w:tc>
        <w:tc>
          <w:tcPr>
            <w:tcW w:w="2395" w:type="dxa"/>
          </w:tcPr>
          <w:p w14:paraId="4521CAB5" w14:textId="77777777" w:rsidR="00E305F6" w:rsidRDefault="00E305F6" w:rsidP="00E305F6">
            <w:r>
              <w:t>Energy Consumed Last Year</w:t>
            </w:r>
          </w:p>
        </w:tc>
        <w:tc>
          <w:tcPr>
            <w:tcW w:w="2848" w:type="dxa"/>
          </w:tcPr>
          <w:p w14:paraId="3C6A62DD" w14:textId="77777777" w:rsidR="00E305F6" w:rsidRDefault="0054147D" w:rsidP="0091332B">
            <w:r>
              <w:t>Use Optionally On HMI</w:t>
            </w:r>
          </w:p>
        </w:tc>
      </w:tr>
      <w:tr w:rsidR="00E305F6" w14:paraId="55764912" w14:textId="77777777" w:rsidTr="00E305F6">
        <w:tc>
          <w:tcPr>
            <w:tcW w:w="2564" w:type="dxa"/>
          </w:tcPr>
          <w:p w14:paraId="620BCE9C" w14:textId="77777777" w:rsidR="00E305F6" w:rsidRPr="00E305F6" w:rsidRDefault="00E305F6" w:rsidP="00E305F6">
            <w:r w:rsidRPr="00E305F6">
              <w:t>JI4AI_QT</w:t>
            </w:r>
          </w:p>
        </w:tc>
        <w:tc>
          <w:tcPr>
            <w:tcW w:w="2651" w:type="dxa"/>
          </w:tcPr>
          <w:p w14:paraId="7A02293C" w14:textId="77777777" w:rsidR="00E305F6" w:rsidRDefault="00E305F6" w:rsidP="0091332B">
            <w:r>
              <w:t>REAL</w:t>
            </w:r>
          </w:p>
        </w:tc>
        <w:tc>
          <w:tcPr>
            <w:tcW w:w="2395" w:type="dxa"/>
          </w:tcPr>
          <w:p w14:paraId="3FF4D896" w14:textId="77777777" w:rsidR="00E305F6" w:rsidRDefault="00E305F6" w:rsidP="00E305F6">
            <w:r>
              <w:t>Energy Consumed This Quarter</w:t>
            </w:r>
          </w:p>
        </w:tc>
        <w:tc>
          <w:tcPr>
            <w:tcW w:w="2848" w:type="dxa"/>
          </w:tcPr>
          <w:p w14:paraId="2F25BAA6" w14:textId="77777777" w:rsidR="00E305F6" w:rsidRDefault="0054147D" w:rsidP="0091332B">
            <w:r>
              <w:t>Use Optionally On HMI</w:t>
            </w:r>
          </w:p>
        </w:tc>
      </w:tr>
      <w:tr w:rsidR="00E305F6" w14:paraId="6990E818" w14:textId="77777777" w:rsidTr="00E305F6">
        <w:tc>
          <w:tcPr>
            <w:tcW w:w="2564" w:type="dxa"/>
          </w:tcPr>
          <w:p w14:paraId="35DE1E6B" w14:textId="77777777" w:rsidR="00E305F6" w:rsidRPr="00E305F6" w:rsidRDefault="00E305F6" w:rsidP="00E305F6">
            <w:r w:rsidRPr="00E305F6">
              <w:t>JI4AI_YQ</w:t>
            </w:r>
          </w:p>
        </w:tc>
        <w:tc>
          <w:tcPr>
            <w:tcW w:w="2651" w:type="dxa"/>
          </w:tcPr>
          <w:p w14:paraId="2541B169" w14:textId="77777777" w:rsidR="00E305F6" w:rsidRDefault="00E305F6" w:rsidP="0091332B">
            <w:r>
              <w:t>REAL</w:t>
            </w:r>
          </w:p>
        </w:tc>
        <w:tc>
          <w:tcPr>
            <w:tcW w:w="2395" w:type="dxa"/>
          </w:tcPr>
          <w:p w14:paraId="643FC802" w14:textId="77777777" w:rsidR="00E305F6" w:rsidRDefault="00E305F6" w:rsidP="0091332B">
            <w:r>
              <w:t>Energy Consumed Last Quarter</w:t>
            </w:r>
          </w:p>
        </w:tc>
        <w:tc>
          <w:tcPr>
            <w:tcW w:w="2848" w:type="dxa"/>
          </w:tcPr>
          <w:p w14:paraId="7DE8DDC6" w14:textId="77777777" w:rsidR="00E305F6" w:rsidRDefault="0054147D" w:rsidP="0091332B">
            <w:r>
              <w:t>Use Optionally On HMI</w:t>
            </w:r>
          </w:p>
        </w:tc>
      </w:tr>
      <w:tr w:rsidR="00E305F6" w14:paraId="1CCF3B48" w14:textId="77777777" w:rsidTr="00E305F6">
        <w:tc>
          <w:tcPr>
            <w:tcW w:w="2564" w:type="dxa"/>
          </w:tcPr>
          <w:p w14:paraId="7724C199" w14:textId="77777777" w:rsidR="00E305F6" w:rsidRPr="00E305F6" w:rsidRDefault="00E305F6" w:rsidP="00E305F6">
            <w:r w:rsidRPr="00E305F6">
              <w:t>JI4AI_TB</w:t>
            </w:r>
          </w:p>
        </w:tc>
        <w:tc>
          <w:tcPr>
            <w:tcW w:w="2651" w:type="dxa"/>
          </w:tcPr>
          <w:p w14:paraId="58240577" w14:textId="77777777" w:rsidR="00E305F6" w:rsidRDefault="00E305F6" w:rsidP="0091332B">
            <w:r>
              <w:t>REAL</w:t>
            </w:r>
          </w:p>
        </w:tc>
        <w:tc>
          <w:tcPr>
            <w:tcW w:w="2395" w:type="dxa"/>
          </w:tcPr>
          <w:p w14:paraId="78F27BDF" w14:textId="77777777" w:rsidR="00E305F6" w:rsidRDefault="00E305F6" w:rsidP="00E305F6">
            <w:r>
              <w:t>Energy Consumed Biannual Total</w:t>
            </w:r>
          </w:p>
        </w:tc>
        <w:tc>
          <w:tcPr>
            <w:tcW w:w="2848" w:type="dxa"/>
          </w:tcPr>
          <w:p w14:paraId="09870B75" w14:textId="77777777" w:rsidR="00E305F6" w:rsidRDefault="0054147D" w:rsidP="0091332B">
            <w:r>
              <w:t>Use Optionally On HMI</w:t>
            </w:r>
          </w:p>
        </w:tc>
      </w:tr>
      <w:tr w:rsidR="00E305F6" w14:paraId="2BB8EF01" w14:textId="77777777" w:rsidTr="00E305F6">
        <w:tc>
          <w:tcPr>
            <w:tcW w:w="2564" w:type="dxa"/>
          </w:tcPr>
          <w:p w14:paraId="55220056" w14:textId="77777777" w:rsidR="00E305F6" w:rsidRPr="00E305F6" w:rsidRDefault="00E305F6" w:rsidP="00E305F6">
            <w:r w:rsidRPr="00E305F6">
              <w:t>JI4AI_YB</w:t>
            </w:r>
          </w:p>
        </w:tc>
        <w:tc>
          <w:tcPr>
            <w:tcW w:w="2651" w:type="dxa"/>
          </w:tcPr>
          <w:p w14:paraId="1473D284" w14:textId="77777777" w:rsidR="00E305F6" w:rsidRDefault="00E305F6" w:rsidP="0091332B">
            <w:r>
              <w:t>REAL</w:t>
            </w:r>
          </w:p>
        </w:tc>
        <w:tc>
          <w:tcPr>
            <w:tcW w:w="2395" w:type="dxa"/>
          </w:tcPr>
          <w:p w14:paraId="3A5FBB50" w14:textId="77777777" w:rsidR="00E305F6" w:rsidRDefault="00E305F6" w:rsidP="00E305F6">
            <w:r>
              <w:t>Energy Consumed Previous Biannual Total</w:t>
            </w:r>
          </w:p>
        </w:tc>
        <w:tc>
          <w:tcPr>
            <w:tcW w:w="2848" w:type="dxa"/>
          </w:tcPr>
          <w:p w14:paraId="05A1D018" w14:textId="77777777" w:rsidR="00E305F6" w:rsidRDefault="0054147D" w:rsidP="0091332B">
            <w:r>
              <w:t>Use Optionally On HMI</w:t>
            </w:r>
          </w:p>
        </w:tc>
      </w:tr>
    </w:tbl>
    <w:p w14:paraId="70B5BB5F" w14:textId="77777777" w:rsidR="00DC3573" w:rsidRDefault="00DC3573" w:rsidP="00DC3573"/>
    <w:p w14:paraId="06E22CB1" w14:textId="77777777" w:rsidR="00E305F6" w:rsidRDefault="00E305F6" w:rsidP="00E305F6">
      <w:pPr>
        <w:rPr>
          <w:b/>
        </w:rPr>
      </w:pPr>
      <w:r>
        <w:rPr>
          <w:b/>
        </w:rPr>
        <w:t>AOI</w:t>
      </w:r>
    </w:p>
    <w:p w14:paraId="2DD93B79" w14:textId="77777777" w:rsidR="00E305F6" w:rsidRDefault="00E305F6" w:rsidP="00E305F6">
      <w:r>
        <w:t>Each device will have its own routine in the device program in which the AOIs will be deployed.   Unlike other devices the power monitor requires substantial programming within the ladder diagram (discussed below).</w:t>
      </w:r>
    </w:p>
    <w:tbl>
      <w:tblPr>
        <w:tblStyle w:val="TableGrid"/>
        <w:tblW w:w="12528" w:type="dxa"/>
        <w:tblLook w:val="04A0" w:firstRow="1" w:lastRow="0" w:firstColumn="1" w:lastColumn="0" w:noHBand="0" w:noVBand="1"/>
      </w:tblPr>
      <w:tblGrid>
        <w:gridCol w:w="2537"/>
        <w:gridCol w:w="1414"/>
        <w:gridCol w:w="3963"/>
        <w:gridCol w:w="2519"/>
        <w:gridCol w:w="2095"/>
      </w:tblGrid>
      <w:tr w:rsidR="0054147D" w:rsidRPr="00453F47" w14:paraId="5CFE6ABE" w14:textId="77777777" w:rsidTr="0054147D">
        <w:trPr>
          <w:tblHeader/>
        </w:trPr>
        <w:tc>
          <w:tcPr>
            <w:tcW w:w="2537" w:type="dxa"/>
          </w:tcPr>
          <w:p w14:paraId="01CB5B24" w14:textId="77777777" w:rsidR="00E305F6" w:rsidRPr="00453F47" w:rsidRDefault="00E305F6" w:rsidP="0091332B">
            <w:pPr>
              <w:rPr>
                <w:b/>
              </w:rPr>
            </w:pPr>
            <w:r>
              <w:rPr>
                <w:b/>
              </w:rPr>
              <w:t>AOI Parameter</w:t>
            </w:r>
          </w:p>
        </w:tc>
        <w:tc>
          <w:tcPr>
            <w:tcW w:w="1414" w:type="dxa"/>
          </w:tcPr>
          <w:p w14:paraId="717420CF" w14:textId="77777777" w:rsidR="00E305F6" w:rsidRDefault="00E305F6" w:rsidP="0091332B">
            <w:pPr>
              <w:rPr>
                <w:b/>
              </w:rPr>
            </w:pPr>
            <w:r>
              <w:rPr>
                <w:b/>
              </w:rPr>
              <w:t>Requirement</w:t>
            </w:r>
          </w:p>
        </w:tc>
        <w:tc>
          <w:tcPr>
            <w:tcW w:w="3963" w:type="dxa"/>
          </w:tcPr>
          <w:p w14:paraId="0F1B8FE7" w14:textId="77777777" w:rsidR="00E305F6" w:rsidRPr="00453F47" w:rsidRDefault="00E305F6" w:rsidP="0091332B">
            <w:pPr>
              <w:rPr>
                <w:b/>
              </w:rPr>
            </w:pPr>
            <w:r>
              <w:rPr>
                <w:b/>
              </w:rPr>
              <w:t>Default Value</w:t>
            </w:r>
          </w:p>
        </w:tc>
        <w:tc>
          <w:tcPr>
            <w:tcW w:w="2519" w:type="dxa"/>
          </w:tcPr>
          <w:p w14:paraId="2F6C4E49" w14:textId="77777777" w:rsidR="00E305F6" w:rsidRPr="00453F47" w:rsidRDefault="00E305F6" w:rsidP="0091332B">
            <w:pPr>
              <w:rPr>
                <w:b/>
              </w:rPr>
            </w:pPr>
            <w:r w:rsidRPr="00453F47">
              <w:rPr>
                <w:b/>
              </w:rPr>
              <w:t>Description</w:t>
            </w:r>
          </w:p>
        </w:tc>
        <w:tc>
          <w:tcPr>
            <w:tcW w:w="2095" w:type="dxa"/>
          </w:tcPr>
          <w:p w14:paraId="6904174A" w14:textId="77777777" w:rsidR="00E305F6" w:rsidRPr="00453F47" w:rsidRDefault="00E305F6" w:rsidP="0091332B">
            <w:pPr>
              <w:rPr>
                <w:b/>
              </w:rPr>
            </w:pPr>
            <w:r>
              <w:rPr>
                <w:b/>
              </w:rPr>
              <w:t>Implementation Guideline</w:t>
            </w:r>
          </w:p>
        </w:tc>
      </w:tr>
      <w:tr w:rsidR="0054147D" w:rsidRPr="00453F47" w14:paraId="2CDA7D42" w14:textId="77777777" w:rsidTr="0054147D">
        <w:tc>
          <w:tcPr>
            <w:tcW w:w="2537" w:type="dxa"/>
          </w:tcPr>
          <w:p w14:paraId="2751D457" w14:textId="77777777" w:rsidR="00E305F6" w:rsidRPr="00E305F6" w:rsidRDefault="00E305F6" w:rsidP="0091332B">
            <w:r>
              <w:t>Power_Monitor_5000_V1</w:t>
            </w:r>
          </w:p>
        </w:tc>
        <w:tc>
          <w:tcPr>
            <w:tcW w:w="1414" w:type="dxa"/>
          </w:tcPr>
          <w:p w14:paraId="094BD4DE" w14:textId="77777777" w:rsidR="00E305F6" w:rsidRPr="00E305F6" w:rsidRDefault="00E305F6" w:rsidP="0091332B">
            <w:r>
              <w:t>Mandatory</w:t>
            </w:r>
          </w:p>
        </w:tc>
        <w:tc>
          <w:tcPr>
            <w:tcW w:w="3963" w:type="dxa"/>
          </w:tcPr>
          <w:p w14:paraId="3D31F229" w14:textId="77777777" w:rsidR="00E305F6" w:rsidRPr="00E305F6" w:rsidRDefault="00E305F6" w:rsidP="0091332B">
            <w:r>
              <w:rPr>
                <w:i/>
              </w:rPr>
              <w:t>Tagname</w:t>
            </w:r>
            <w:r>
              <w:t>.ADDON</w:t>
            </w:r>
          </w:p>
        </w:tc>
        <w:tc>
          <w:tcPr>
            <w:tcW w:w="2519" w:type="dxa"/>
          </w:tcPr>
          <w:p w14:paraId="4023DA7F" w14:textId="77777777" w:rsidR="00E305F6" w:rsidRPr="00E305F6" w:rsidRDefault="00E305F6" w:rsidP="0091332B">
            <w:r>
              <w:t>Power Monitor AOI</w:t>
            </w:r>
          </w:p>
        </w:tc>
        <w:tc>
          <w:tcPr>
            <w:tcW w:w="2095" w:type="dxa"/>
          </w:tcPr>
          <w:p w14:paraId="3A821E8B" w14:textId="20031D0C" w:rsidR="00E305F6" w:rsidRPr="00E305F6" w:rsidRDefault="00E305F6" w:rsidP="0091332B">
            <w:del w:id="1" w:author="Steve Cauduro" w:date="2020-03-18T14:21:00Z">
              <w:r w:rsidDel="0062795A">
                <w:delText>N/Ap</w:delText>
              </w:r>
            </w:del>
            <w:ins w:id="2" w:author="Steve Cauduro" w:date="2020-03-18T14:21:00Z">
              <w:r w:rsidR="0062795A">
                <w:t>N/A</w:t>
              </w:r>
            </w:ins>
          </w:p>
        </w:tc>
      </w:tr>
      <w:tr w:rsidR="0054147D" w:rsidRPr="00453F47" w14:paraId="29683539" w14:textId="77777777" w:rsidTr="0054147D">
        <w:tc>
          <w:tcPr>
            <w:tcW w:w="2537" w:type="dxa"/>
          </w:tcPr>
          <w:p w14:paraId="550420BF" w14:textId="77777777" w:rsidR="00E305F6" w:rsidRDefault="000854A9" w:rsidP="000854A9">
            <w:r>
              <w:t>Total_kW</w:t>
            </w:r>
          </w:p>
        </w:tc>
        <w:tc>
          <w:tcPr>
            <w:tcW w:w="1414" w:type="dxa"/>
          </w:tcPr>
          <w:p w14:paraId="1A691C13" w14:textId="77777777" w:rsidR="00E305F6" w:rsidRDefault="00E305F6" w:rsidP="0091332B">
            <w:r>
              <w:t>Mandatory</w:t>
            </w:r>
          </w:p>
        </w:tc>
        <w:tc>
          <w:tcPr>
            <w:tcW w:w="3963" w:type="dxa"/>
          </w:tcPr>
          <w:p w14:paraId="4D66D2D4" w14:textId="77777777" w:rsidR="00E305F6" w:rsidRPr="00E305F6" w:rsidRDefault="00E305F6" w:rsidP="0091332B">
            <w:r>
              <w:rPr>
                <w:i/>
              </w:rPr>
              <w:t>Tagname</w:t>
            </w:r>
            <w:r>
              <w:t>:I</w:t>
            </w:r>
            <w:r w:rsidR="000854A9">
              <w:t>.Total_kW</w:t>
            </w:r>
          </w:p>
        </w:tc>
        <w:tc>
          <w:tcPr>
            <w:tcW w:w="2519" w:type="dxa"/>
          </w:tcPr>
          <w:p w14:paraId="7CB2E541" w14:textId="77777777" w:rsidR="00E305F6" w:rsidRDefault="00E305F6" w:rsidP="000854A9">
            <w:r>
              <w:t xml:space="preserve">Power Monitor </w:t>
            </w:r>
            <w:r w:rsidR="000854A9">
              <w:t xml:space="preserve">total real </w:t>
            </w:r>
            <w:r w:rsidR="000854A9">
              <w:lastRenderedPageBreak/>
              <w:t>power</w:t>
            </w:r>
          </w:p>
        </w:tc>
        <w:tc>
          <w:tcPr>
            <w:tcW w:w="2095" w:type="dxa"/>
          </w:tcPr>
          <w:p w14:paraId="7611F16F" w14:textId="77777777" w:rsidR="00E305F6" w:rsidRDefault="00E305F6" w:rsidP="000854A9">
            <w:r>
              <w:lastRenderedPageBreak/>
              <w:t>Actual name of th</w:t>
            </w:r>
            <w:r w:rsidR="000854A9">
              <w:t xml:space="preserve">e </w:t>
            </w:r>
            <w:r w:rsidR="000854A9">
              <w:lastRenderedPageBreak/>
              <w:t>base tag will depend on IO tree configuration</w:t>
            </w:r>
          </w:p>
        </w:tc>
      </w:tr>
      <w:tr w:rsidR="0054147D" w:rsidRPr="00453F47" w14:paraId="754FAB12" w14:textId="77777777" w:rsidTr="0054147D">
        <w:tc>
          <w:tcPr>
            <w:tcW w:w="2537" w:type="dxa"/>
          </w:tcPr>
          <w:p w14:paraId="1DCE95F7" w14:textId="77777777" w:rsidR="00E305F6" w:rsidRDefault="00E305F6" w:rsidP="0091332B">
            <w:r>
              <w:lastRenderedPageBreak/>
              <w:t>MSG_PRM_1</w:t>
            </w:r>
          </w:p>
        </w:tc>
        <w:tc>
          <w:tcPr>
            <w:tcW w:w="1414" w:type="dxa"/>
          </w:tcPr>
          <w:p w14:paraId="195BD86F" w14:textId="77777777" w:rsidR="00E305F6" w:rsidRDefault="00E305F6" w:rsidP="0091332B">
            <w:r>
              <w:t>Mandatory</w:t>
            </w:r>
          </w:p>
        </w:tc>
        <w:tc>
          <w:tcPr>
            <w:tcW w:w="3963" w:type="dxa"/>
          </w:tcPr>
          <w:p w14:paraId="738ADA89" w14:textId="77777777" w:rsidR="00E305F6" w:rsidRPr="00E305F6" w:rsidRDefault="00635DB6" w:rsidP="0091332B">
            <w:r>
              <w:t>MSG_</w:t>
            </w:r>
            <w:r w:rsidR="00E640F5">
              <w:t>READ_</w:t>
            </w:r>
            <w:r>
              <w:t>BXX</w:t>
            </w:r>
            <w:r w:rsidR="00E305F6">
              <w:t>PRM1_1</w:t>
            </w:r>
          </w:p>
        </w:tc>
        <w:tc>
          <w:tcPr>
            <w:tcW w:w="2519" w:type="dxa"/>
          </w:tcPr>
          <w:p w14:paraId="30EEAD29" w14:textId="77777777" w:rsidR="00E305F6" w:rsidRDefault="00E305F6" w:rsidP="0091332B">
            <w:r>
              <w:t>IP Address Message Read</w:t>
            </w:r>
          </w:p>
        </w:tc>
        <w:tc>
          <w:tcPr>
            <w:tcW w:w="2095" w:type="dxa"/>
          </w:tcPr>
          <w:p w14:paraId="4F75CD3E" w14:textId="77777777" w:rsidR="00E305F6" w:rsidRDefault="00E305F6" w:rsidP="0091332B">
            <w:r>
              <w:t>This tag must be explicitly created as a controller tag</w:t>
            </w:r>
          </w:p>
        </w:tc>
      </w:tr>
      <w:tr w:rsidR="0054147D" w:rsidRPr="00453F47" w14:paraId="303C29F7" w14:textId="77777777" w:rsidTr="0054147D">
        <w:tc>
          <w:tcPr>
            <w:tcW w:w="2537" w:type="dxa"/>
          </w:tcPr>
          <w:p w14:paraId="0C62D2CB" w14:textId="77777777" w:rsidR="00E305F6" w:rsidRDefault="00E305F6" w:rsidP="0091332B">
            <w:r>
              <w:t>MSG_PRM_2</w:t>
            </w:r>
          </w:p>
        </w:tc>
        <w:tc>
          <w:tcPr>
            <w:tcW w:w="1414" w:type="dxa"/>
          </w:tcPr>
          <w:p w14:paraId="463D75F6" w14:textId="77777777" w:rsidR="00E305F6" w:rsidRDefault="00E305F6" w:rsidP="0091332B">
            <w:r>
              <w:t>Mandatory</w:t>
            </w:r>
          </w:p>
        </w:tc>
        <w:tc>
          <w:tcPr>
            <w:tcW w:w="3963" w:type="dxa"/>
          </w:tcPr>
          <w:p w14:paraId="3EE32B65" w14:textId="77777777" w:rsidR="00E305F6" w:rsidRDefault="00E640F5" w:rsidP="0091332B">
            <w:r>
              <w:t>MSG_READ_</w:t>
            </w:r>
            <w:r w:rsidR="00635DB6">
              <w:t>BXX</w:t>
            </w:r>
            <w:r w:rsidR="00E305F6">
              <w:t>PRM1_2</w:t>
            </w:r>
          </w:p>
        </w:tc>
        <w:tc>
          <w:tcPr>
            <w:tcW w:w="2519" w:type="dxa"/>
          </w:tcPr>
          <w:p w14:paraId="2C04910B" w14:textId="77777777" w:rsidR="00E305F6" w:rsidRDefault="00E305F6" w:rsidP="0091332B">
            <w:r>
              <w:t>Line Power Message Read</w:t>
            </w:r>
          </w:p>
        </w:tc>
        <w:tc>
          <w:tcPr>
            <w:tcW w:w="2095" w:type="dxa"/>
          </w:tcPr>
          <w:p w14:paraId="463D142F" w14:textId="77777777" w:rsidR="00E305F6" w:rsidRDefault="00E305F6" w:rsidP="0091332B">
            <w:r>
              <w:t>This tag must be explicitly created as a controller tag</w:t>
            </w:r>
          </w:p>
        </w:tc>
      </w:tr>
      <w:tr w:rsidR="0054147D" w:rsidRPr="00453F47" w14:paraId="37A5A943" w14:textId="77777777" w:rsidTr="0054147D">
        <w:tc>
          <w:tcPr>
            <w:tcW w:w="2537" w:type="dxa"/>
          </w:tcPr>
          <w:p w14:paraId="0F22A8DF" w14:textId="77777777" w:rsidR="0054147D" w:rsidRDefault="0054147D" w:rsidP="0091332B">
            <w:r>
              <w:t>MW_Conversion_Factor</w:t>
            </w:r>
          </w:p>
        </w:tc>
        <w:tc>
          <w:tcPr>
            <w:tcW w:w="1414" w:type="dxa"/>
          </w:tcPr>
          <w:p w14:paraId="3FB53912" w14:textId="77777777" w:rsidR="0054147D" w:rsidRDefault="0054147D" w:rsidP="0091332B">
            <w:r>
              <w:t>Mandatory</w:t>
            </w:r>
          </w:p>
        </w:tc>
        <w:tc>
          <w:tcPr>
            <w:tcW w:w="3963" w:type="dxa"/>
          </w:tcPr>
          <w:p w14:paraId="265B3B03" w14:textId="77777777" w:rsidR="0054147D" w:rsidRDefault="0054147D" w:rsidP="0091332B">
            <w:r>
              <w:t>1000</w:t>
            </w:r>
          </w:p>
        </w:tc>
        <w:tc>
          <w:tcPr>
            <w:tcW w:w="2519" w:type="dxa"/>
          </w:tcPr>
          <w:p w14:paraId="14F3A2E8" w14:textId="0E70C608" w:rsidR="0054147D" w:rsidRDefault="0054147D" w:rsidP="0091332B">
            <w:r>
              <w:t xml:space="preserve">Division Factor for Converting Power Monitor Power Readings to </w:t>
            </w:r>
            <w:del w:id="3" w:author="Steve Cauduro" w:date="2020-03-18T14:21:00Z">
              <w:r w:rsidDel="0062795A">
                <w:delText>MegaWatts</w:delText>
              </w:r>
            </w:del>
            <w:ins w:id="4" w:author="Steve Cauduro" w:date="2020-03-18T14:21:00Z">
              <w:r w:rsidR="0062795A">
                <w:t>Megawatts</w:t>
              </w:r>
            </w:ins>
          </w:p>
        </w:tc>
        <w:tc>
          <w:tcPr>
            <w:tcW w:w="2095" w:type="dxa"/>
          </w:tcPr>
          <w:p w14:paraId="61BD5653" w14:textId="2B9843B6" w:rsidR="0054147D" w:rsidRDefault="0054147D" w:rsidP="0054147D">
            <w:r>
              <w:t xml:space="preserve">Adjust as required.  The default power </w:t>
            </w:r>
            <w:r w:rsidR="00B135FD">
              <w:t>units at the time of writing are</w:t>
            </w:r>
            <w:r>
              <w:t xml:space="preserve"> </w:t>
            </w:r>
            <w:del w:id="5" w:author="Steve Cauduro" w:date="2020-03-18T14:21:00Z">
              <w:r w:rsidDel="0062795A">
                <w:delText>KiloWatts</w:delText>
              </w:r>
            </w:del>
            <w:ins w:id="6" w:author="Steve Cauduro" w:date="2020-03-18T14:21:00Z">
              <w:r w:rsidR="0062795A">
                <w:t>Kilowatts</w:t>
              </w:r>
            </w:ins>
            <w:r>
              <w:t>.</w:t>
            </w:r>
          </w:p>
        </w:tc>
      </w:tr>
      <w:tr w:rsidR="0054147D" w:rsidRPr="00453F47" w14:paraId="2071D494" w14:textId="77777777" w:rsidTr="0054147D">
        <w:tc>
          <w:tcPr>
            <w:tcW w:w="2537" w:type="dxa"/>
          </w:tcPr>
          <w:p w14:paraId="695B3386" w14:textId="77777777" w:rsidR="0054147D" w:rsidRDefault="0054147D" w:rsidP="0091332B">
            <w:r>
              <w:t>Totalizer Start</w:t>
            </w:r>
          </w:p>
        </w:tc>
        <w:tc>
          <w:tcPr>
            <w:tcW w:w="1414" w:type="dxa"/>
          </w:tcPr>
          <w:p w14:paraId="6AD480C1" w14:textId="77777777" w:rsidR="0054147D" w:rsidRDefault="0054147D" w:rsidP="0091332B">
            <w:r>
              <w:t>Mandatory</w:t>
            </w:r>
          </w:p>
        </w:tc>
        <w:tc>
          <w:tcPr>
            <w:tcW w:w="3963" w:type="dxa"/>
          </w:tcPr>
          <w:p w14:paraId="755C6D96" w14:textId="77777777" w:rsidR="0054147D" w:rsidRDefault="0054147D" w:rsidP="0091332B">
            <w:r>
              <w:t>1</w:t>
            </w:r>
          </w:p>
        </w:tc>
        <w:tc>
          <w:tcPr>
            <w:tcW w:w="2519" w:type="dxa"/>
          </w:tcPr>
          <w:p w14:paraId="75E50EE5" w14:textId="77777777" w:rsidR="0054147D" w:rsidRDefault="0054147D" w:rsidP="0054147D">
            <w:r>
              <w:t>Controls Energy Consumption Totalizing</w:t>
            </w:r>
          </w:p>
        </w:tc>
        <w:tc>
          <w:tcPr>
            <w:tcW w:w="2095" w:type="dxa"/>
          </w:tcPr>
          <w:p w14:paraId="6F796DAF" w14:textId="77777777" w:rsidR="0054147D" w:rsidRDefault="0054147D" w:rsidP="0091332B">
            <w:r>
              <w:t>Can be programmed as a control bit if required</w:t>
            </w:r>
          </w:p>
        </w:tc>
      </w:tr>
      <w:tr w:rsidR="0054147D" w:rsidRPr="00453F47" w14:paraId="39ED945E" w14:textId="77777777" w:rsidTr="0054147D">
        <w:tc>
          <w:tcPr>
            <w:tcW w:w="2537" w:type="dxa"/>
          </w:tcPr>
          <w:p w14:paraId="49F4EAF0" w14:textId="77777777" w:rsidR="0054147D" w:rsidRDefault="0054147D" w:rsidP="0091332B">
            <w:r>
              <w:t>Daily_Reset_Request</w:t>
            </w:r>
          </w:p>
        </w:tc>
        <w:tc>
          <w:tcPr>
            <w:tcW w:w="1414" w:type="dxa"/>
          </w:tcPr>
          <w:p w14:paraId="53E5C35E" w14:textId="77777777" w:rsidR="0054147D" w:rsidRDefault="0054147D" w:rsidP="0091332B">
            <w:r>
              <w:t>Optional</w:t>
            </w:r>
          </w:p>
        </w:tc>
        <w:tc>
          <w:tcPr>
            <w:tcW w:w="3963" w:type="dxa"/>
          </w:tcPr>
          <w:p w14:paraId="3084C03F" w14:textId="77777777" w:rsidR="0054147D" w:rsidRDefault="0054147D" w:rsidP="0054147D">
            <w:pPr>
              <w:rPr>
                <w:i/>
              </w:rPr>
            </w:pPr>
            <w:r>
              <w:rPr>
                <w:i/>
              </w:rPr>
              <w:t>Tagname</w:t>
            </w:r>
            <w:r>
              <w:t>.ADDON.Daily_Reset_Request</w:t>
            </w:r>
          </w:p>
        </w:tc>
        <w:tc>
          <w:tcPr>
            <w:tcW w:w="2519" w:type="dxa"/>
          </w:tcPr>
          <w:p w14:paraId="6FCFF538" w14:textId="77777777" w:rsidR="0054147D" w:rsidRDefault="0054147D" w:rsidP="0054147D">
            <w:r>
              <w:t>Reset Daily Energy Consumption Totalizer</w:t>
            </w:r>
          </w:p>
        </w:tc>
        <w:tc>
          <w:tcPr>
            <w:tcW w:w="2095" w:type="dxa"/>
          </w:tcPr>
          <w:p w14:paraId="17FF585D" w14:textId="77777777" w:rsidR="0054147D" w:rsidRDefault="000854A9" w:rsidP="0091332B">
            <w:r>
              <w:t>Handled by SYS_PRM_RESET Subroutine</w:t>
            </w:r>
          </w:p>
        </w:tc>
      </w:tr>
      <w:tr w:rsidR="0054147D" w:rsidRPr="00453F47" w14:paraId="348793BB" w14:textId="77777777" w:rsidTr="0054147D">
        <w:tc>
          <w:tcPr>
            <w:tcW w:w="2537" w:type="dxa"/>
          </w:tcPr>
          <w:p w14:paraId="6A61B6E8" w14:textId="77777777" w:rsidR="0054147D" w:rsidRDefault="0054147D" w:rsidP="0091332B">
            <w:r>
              <w:t>Weekly_Reset_Request</w:t>
            </w:r>
          </w:p>
        </w:tc>
        <w:tc>
          <w:tcPr>
            <w:tcW w:w="1414" w:type="dxa"/>
          </w:tcPr>
          <w:p w14:paraId="41B2DD8A" w14:textId="77777777" w:rsidR="0054147D" w:rsidRDefault="0054147D" w:rsidP="0091332B">
            <w:r>
              <w:t>Optional</w:t>
            </w:r>
          </w:p>
        </w:tc>
        <w:tc>
          <w:tcPr>
            <w:tcW w:w="3963" w:type="dxa"/>
          </w:tcPr>
          <w:p w14:paraId="05E9C942" w14:textId="77777777" w:rsidR="0054147D" w:rsidRDefault="0054147D" w:rsidP="0054147D">
            <w:pPr>
              <w:rPr>
                <w:i/>
              </w:rPr>
            </w:pPr>
            <w:r>
              <w:rPr>
                <w:i/>
              </w:rPr>
              <w:t>Tagname</w:t>
            </w:r>
            <w:r>
              <w:t>.ADDON.Weekly_Reset_Request</w:t>
            </w:r>
          </w:p>
        </w:tc>
        <w:tc>
          <w:tcPr>
            <w:tcW w:w="2519" w:type="dxa"/>
          </w:tcPr>
          <w:p w14:paraId="74DA9F72" w14:textId="77777777" w:rsidR="0054147D" w:rsidRDefault="0054147D" w:rsidP="0054147D">
            <w:r>
              <w:t>Reset Weekly Energy Consumption Totalizer</w:t>
            </w:r>
          </w:p>
        </w:tc>
        <w:tc>
          <w:tcPr>
            <w:tcW w:w="2095" w:type="dxa"/>
          </w:tcPr>
          <w:p w14:paraId="0223DAA5" w14:textId="77777777" w:rsidR="0054147D" w:rsidRDefault="000854A9" w:rsidP="0091332B">
            <w:r>
              <w:t>Handled by SYS_PRM_RESET Subroutine</w:t>
            </w:r>
          </w:p>
        </w:tc>
      </w:tr>
      <w:tr w:rsidR="0054147D" w:rsidRPr="00453F47" w14:paraId="076CB7F6" w14:textId="77777777" w:rsidTr="0054147D">
        <w:tc>
          <w:tcPr>
            <w:tcW w:w="2537" w:type="dxa"/>
          </w:tcPr>
          <w:p w14:paraId="503B31B8" w14:textId="77777777" w:rsidR="0054147D" w:rsidRDefault="0054147D" w:rsidP="0091332B">
            <w:r>
              <w:t>Monthly_Reset_Request</w:t>
            </w:r>
          </w:p>
        </w:tc>
        <w:tc>
          <w:tcPr>
            <w:tcW w:w="1414" w:type="dxa"/>
          </w:tcPr>
          <w:p w14:paraId="09EF46F3" w14:textId="77777777" w:rsidR="0054147D" w:rsidRDefault="0054147D" w:rsidP="0091332B">
            <w:r>
              <w:t>Optional</w:t>
            </w:r>
          </w:p>
        </w:tc>
        <w:tc>
          <w:tcPr>
            <w:tcW w:w="3963" w:type="dxa"/>
          </w:tcPr>
          <w:p w14:paraId="3B81895B" w14:textId="77777777" w:rsidR="0054147D" w:rsidRDefault="0054147D" w:rsidP="0091332B">
            <w:pPr>
              <w:rPr>
                <w:i/>
              </w:rPr>
            </w:pPr>
            <w:r>
              <w:rPr>
                <w:i/>
              </w:rPr>
              <w:t>Tagname</w:t>
            </w:r>
            <w:r>
              <w:t>.ADDON.Monthly _Reset_Request</w:t>
            </w:r>
          </w:p>
        </w:tc>
        <w:tc>
          <w:tcPr>
            <w:tcW w:w="2519" w:type="dxa"/>
          </w:tcPr>
          <w:p w14:paraId="737F40EC" w14:textId="77777777" w:rsidR="0054147D" w:rsidRDefault="0054147D" w:rsidP="0091332B">
            <w:r>
              <w:t>Reset Monthly Energy Consumption Totalizer</w:t>
            </w:r>
          </w:p>
        </w:tc>
        <w:tc>
          <w:tcPr>
            <w:tcW w:w="2095" w:type="dxa"/>
          </w:tcPr>
          <w:p w14:paraId="73EA87E8" w14:textId="77777777" w:rsidR="0054147D" w:rsidRDefault="000854A9" w:rsidP="0091332B">
            <w:r>
              <w:t>Handled by SYS_PRM_RESET Subroutine</w:t>
            </w:r>
          </w:p>
        </w:tc>
      </w:tr>
      <w:tr w:rsidR="0054147D" w:rsidRPr="00453F47" w14:paraId="28AD07A7" w14:textId="77777777" w:rsidTr="0054147D">
        <w:tc>
          <w:tcPr>
            <w:tcW w:w="2537" w:type="dxa"/>
          </w:tcPr>
          <w:p w14:paraId="70DA0266" w14:textId="77777777" w:rsidR="0054147D" w:rsidRDefault="0054147D" w:rsidP="0054147D">
            <w:r>
              <w:t>Quarterly_Reset_Request</w:t>
            </w:r>
          </w:p>
        </w:tc>
        <w:tc>
          <w:tcPr>
            <w:tcW w:w="1414" w:type="dxa"/>
          </w:tcPr>
          <w:p w14:paraId="769AFF6F" w14:textId="77777777" w:rsidR="0054147D" w:rsidRDefault="0054147D" w:rsidP="0091332B">
            <w:r>
              <w:t>Optional</w:t>
            </w:r>
          </w:p>
        </w:tc>
        <w:tc>
          <w:tcPr>
            <w:tcW w:w="3963" w:type="dxa"/>
          </w:tcPr>
          <w:p w14:paraId="3346333F" w14:textId="77777777" w:rsidR="0054147D" w:rsidRDefault="0054147D" w:rsidP="0091332B">
            <w:pPr>
              <w:rPr>
                <w:i/>
              </w:rPr>
            </w:pPr>
            <w:r>
              <w:rPr>
                <w:i/>
              </w:rPr>
              <w:t>Tagname</w:t>
            </w:r>
            <w:r>
              <w:t>.ADDON. Quarterly_Reset_Request _Reset_Request</w:t>
            </w:r>
          </w:p>
        </w:tc>
        <w:tc>
          <w:tcPr>
            <w:tcW w:w="2519" w:type="dxa"/>
          </w:tcPr>
          <w:p w14:paraId="2728BD59" w14:textId="77777777" w:rsidR="0054147D" w:rsidRDefault="0054147D" w:rsidP="0091332B">
            <w:r>
              <w:t>Reset Quarterly_Reset_Request Energy Consumption Totalizer</w:t>
            </w:r>
          </w:p>
        </w:tc>
        <w:tc>
          <w:tcPr>
            <w:tcW w:w="2095" w:type="dxa"/>
          </w:tcPr>
          <w:p w14:paraId="60F4C16B" w14:textId="77777777" w:rsidR="0054147D" w:rsidRDefault="000854A9" w:rsidP="0091332B">
            <w:r>
              <w:t>Handled by SYS_PRM_RESET Subroutine</w:t>
            </w:r>
          </w:p>
        </w:tc>
      </w:tr>
      <w:tr w:rsidR="0054147D" w:rsidRPr="00453F47" w14:paraId="6931250B" w14:textId="77777777" w:rsidTr="000854A9">
        <w:trPr>
          <w:trHeight w:val="566"/>
        </w:trPr>
        <w:tc>
          <w:tcPr>
            <w:tcW w:w="2537" w:type="dxa"/>
          </w:tcPr>
          <w:p w14:paraId="110B6D15" w14:textId="77777777" w:rsidR="0054147D" w:rsidRDefault="0054147D" w:rsidP="0091332B">
            <w:r>
              <w:t>Biannual_Reset_Request</w:t>
            </w:r>
          </w:p>
        </w:tc>
        <w:tc>
          <w:tcPr>
            <w:tcW w:w="1414" w:type="dxa"/>
          </w:tcPr>
          <w:p w14:paraId="7E64892E" w14:textId="77777777" w:rsidR="0054147D" w:rsidRDefault="0054147D" w:rsidP="0091332B">
            <w:r>
              <w:t>Optional</w:t>
            </w:r>
          </w:p>
        </w:tc>
        <w:tc>
          <w:tcPr>
            <w:tcW w:w="3963" w:type="dxa"/>
          </w:tcPr>
          <w:p w14:paraId="71EF9FA5" w14:textId="77777777" w:rsidR="0054147D" w:rsidRDefault="0054147D" w:rsidP="0091332B">
            <w:pPr>
              <w:rPr>
                <w:i/>
              </w:rPr>
            </w:pPr>
            <w:r>
              <w:rPr>
                <w:i/>
              </w:rPr>
              <w:t>Tagname</w:t>
            </w:r>
            <w:r>
              <w:t>.ADDON.Biannual _Reset_Request _Reset_Request</w:t>
            </w:r>
          </w:p>
        </w:tc>
        <w:tc>
          <w:tcPr>
            <w:tcW w:w="2519" w:type="dxa"/>
          </w:tcPr>
          <w:p w14:paraId="10CC798D" w14:textId="77777777" w:rsidR="0054147D" w:rsidRDefault="0054147D" w:rsidP="0091332B">
            <w:r>
              <w:t xml:space="preserve">Reset Biannual _Reset_Request Energy </w:t>
            </w:r>
            <w:r>
              <w:lastRenderedPageBreak/>
              <w:t>Consumption Totalizer</w:t>
            </w:r>
          </w:p>
        </w:tc>
        <w:tc>
          <w:tcPr>
            <w:tcW w:w="2095" w:type="dxa"/>
          </w:tcPr>
          <w:p w14:paraId="0F5FCC66" w14:textId="77777777" w:rsidR="0054147D" w:rsidRDefault="000854A9" w:rsidP="0091332B">
            <w:r>
              <w:lastRenderedPageBreak/>
              <w:t xml:space="preserve">Handled by SYS_PRM_RESET </w:t>
            </w:r>
            <w:r>
              <w:lastRenderedPageBreak/>
              <w:t>Subroutine</w:t>
            </w:r>
          </w:p>
        </w:tc>
      </w:tr>
      <w:tr w:rsidR="0054147D" w:rsidRPr="00453F47" w14:paraId="3EC40710" w14:textId="77777777" w:rsidTr="0054147D">
        <w:tc>
          <w:tcPr>
            <w:tcW w:w="2537" w:type="dxa"/>
          </w:tcPr>
          <w:p w14:paraId="1D66F57C" w14:textId="77777777" w:rsidR="0054147D" w:rsidRDefault="004D3B08" w:rsidP="0091332B">
            <w:r>
              <w:lastRenderedPageBreak/>
              <w:t>Yearly</w:t>
            </w:r>
            <w:r w:rsidR="0054147D">
              <w:t>_Reset_Request</w:t>
            </w:r>
          </w:p>
        </w:tc>
        <w:tc>
          <w:tcPr>
            <w:tcW w:w="1414" w:type="dxa"/>
          </w:tcPr>
          <w:p w14:paraId="11E44B66" w14:textId="77777777" w:rsidR="0054147D" w:rsidRDefault="0054147D" w:rsidP="0091332B">
            <w:r>
              <w:t>Optional</w:t>
            </w:r>
          </w:p>
        </w:tc>
        <w:tc>
          <w:tcPr>
            <w:tcW w:w="3963" w:type="dxa"/>
          </w:tcPr>
          <w:p w14:paraId="7E2D481D" w14:textId="77777777" w:rsidR="0054147D" w:rsidRDefault="0054147D" w:rsidP="0054147D">
            <w:pPr>
              <w:rPr>
                <w:i/>
              </w:rPr>
            </w:pPr>
            <w:r>
              <w:rPr>
                <w:i/>
              </w:rPr>
              <w:t>Tagname</w:t>
            </w:r>
            <w:r>
              <w:t>.ADDON.Yearly _Reset_Request</w:t>
            </w:r>
          </w:p>
        </w:tc>
        <w:tc>
          <w:tcPr>
            <w:tcW w:w="2519" w:type="dxa"/>
          </w:tcPr>
          <w:p w14:paraId="2A348C5A" w14:textId="77777777" w:rsidR="0054147D" w:rsidRDefault="0054147D" w:rsidP="0054147D">
            <w:r>
              <w:t>Reset Yearly Energy Consumption Totalizer</w:t>
            </w:r>
          </w:p>
        </w:tc>
        <w:tc>
          <w:tcPr>
            <w:tcW w:w="2095" w:type="dxa"/>
          </w:tcPr>
          <w:p w14:paraId="3CF93070" w14:textId="77777777" w:rsidR="0054147D" w:rsidRDefault="000854A9" w:rsidP="0091332B">
            <w:r>
              <w:t>Handled by SYS_PRM_RESET Subroutine</w:t>
            </w:r>
          </w:p>
        </w:tc>
      </w:tr>
      <w:tr w:rsidR="0054147D" w14:paraId="0564CCDB" w14:textId="77777777" w:rsidTr="0054147D">
        <w:tc>
          <w:tcPr>
            <w:tcW w:w="2537" w:type="dxa"/>
          </w:tcPr>
          <w:p w14:paraId="014FCA81" w14:textId="77777777" w:rsidR="0054147D" w:rsidRDefault="0054147D" w:rsidP="0091332B">
            <w:r>
              <w:t>MW</w:t>
            </w:r>
            <w:r w:rsidR="0091332B">
              <w:t>h</w:t>
            </w:r>
            <w:r>
              <w:t>_</w:t>
            </w:r>
            <w:r w:rsidR="0091332B">
              <w:t>Today</w:t>
            </w:r>
          </w:p>
        </w:tc>
        <w:tc>
          <w:tcPr>
            <w:tcW w:w="1414" w:type="dxa"/>
          </w:tcPr>
          <w:p w14:paraId="6D187A99" w14:textId="77777777" w:rsidR="0054147D" w:rsidRDefault="0054147D" w:rsidP="0091332B">
            <w:r>
              <w:t>Optional</w:t>
            </w:r>
          </w:p>
        </w:tc>
        <w:tc>
          <w:tcPr>
            <w:tcW w:w="3963" w:type="dxa"/>
          </w:tcPr>
          <w:p w14:paraId="5F242137" w14:textId="77777777" w:rsidR="0054147D" w:rsidRDefault="0054147D" w:rsidP="0091332B">
            <w:r>
              <w:rPr>
                <w:i/>
              </w:rPr>
              <w:t>Tagname</w:t>
            </w:r>
            <w:r>
              <w:t>.ADDON.</w:t>
            </w:r>
            <w:r w:rsidR="0091332B">
              <w:t>MWh_Today</w:t>
            </w:r>
          </w:p>
        </w:tc>
        <w:tc>
          <w:tcPr>
            <w:tcW w:w="2519" w:type="dxa"/>
          </w:tcPr>
          <w:p w14:paraId="081B1413" w14:textId="77777777" w:rsidR="0054147D" w:rsidRDefault="0054147D" w:rsidP="0091332B">
            <w:r>
              <w:t>Energy Consumed Today</w:t>
            </w:r>
          </w:p>
        </w:tc>
        <w:tc>
          <w:tcPr>
            <w:tcW w:w="2095" w:type="dxa"/>
          </w:tcPr>
          <w:p w14:paraId="11DDCF42" w14:textId="77777777" w:rsidR="0054147D" w:rsidRDefault="0054147D" w:rsidP="000854A9">
            <w:r>
              <w:t>Map</w:t>
            </w:r>
            <w:r w:rsidR="000854A9">
              <w:t>ped</w:t>
            </w:r>
            <w:r>
              <w:t xml:space="preserve"> to JH4AI_TD </w:t>
            </w:r>
          </w:p>
        </w:tc>
      </w:tr>
      <w:tr w:rsidR="0091332B" w:rsidRPr="00453F47" w14:paraId="18051285" w14:textId="77777777" w:rsidTr="0054147D">
        <w:tc>
          <w:tcPr>
            <w:tcW w:w="2537" w:type="dxa"/>
          </w:tcPr>
          <w:p w14:paraId="071391AE" w14:textId="77777777" w:rsidR="0091332B" w:rsidRDefault="0091332B" w:rsidP="0091332B">
            <w:r>
              <w:t>MWh_Yesterday</w:t>
            </w:r>
          </w:p>
        </w:tc>
        <w:tc>
          <w:tcPr>
            <w:tcW w:w="1414" w:type="dxa"/>
          </w:tcPr>
          <w:p w14:paraId="14C86275" w14:textId="77777777" w:rsidR="0091332B" w:rsidRDefault="0091332B" w:rsidP="0091332B">
            <w:r>
              <w:t>Optional</w:t>
            </w:r>
          </w:p>
        </w:tc>
        <w:tc>
          <w:tcPr>
            <w:tcW w:w="3963" w:type="dxa"/>
          </w:tcPr>
          <w:p w14:paraId="6675D65A" w14:textId="77777777" w:rsidR="0091332B" w:rsidRDefault="0091332B" w:rsidP="0091332B">
            <w:r>
              <w:rPr>
                <w:i/>
              </w:rPr>
              <w:t>Tagname</w:t>
            </w:r>
            <w:r w:rsidR="000854A9">
              <w:t>.ADDON.</w:t>
            </w:r>
            <w:r>
              <w:t>MWh_Yesterday</w:t>
            </w:r>
          </w:p>
        </w:tc>
        <w:tc>
          <w:tcPr>
            <w:tcW w:w="2519" w:type="dxa"/>
          </w:tcPr>
          <w:p w14:paraId="51AD2F35" w14:textId="77777777" w:rsidR="0091332B" w:rsidRDefault="0091332B" w:rsidP="0091332B">
            <w:r>
              <w:t>Energy Consumed Yesterday</w:t>
            </w:r>
          </w:p>
        </w:tc>
        <w:tc>
          <w:tcPr>
            <w:tcW w:w="2095" w:type="dxa"/>
          </w:tcPr>
          <w:p w14:paraId="7BF8EF66" w14:textId="77777777" w:rsidR="0091332B" w:rsidRDefault="0091332B" w:rsidP="000854A9">
            <w:r>
              <w:t>Map</w:t>
            </w:r>
            <w:r w:rsidR="000854A9">
              <w:t>ped</w:t>
            </w:r>
            <w:r>
              <w:t xml:space="preserve"> </w:t>
            </w:r>
            <w:r w:rsidR="000854A9">
              <w:t>to JH4AI_YT</w:t>
            </w:r>
          </w:p>
        </w:tc>
      </w:tr>
      <w:tr w:rsidR="0091332B" w:rsidRPr="00453F47" w14:paraId="3974D943" w14:textId="77777777" w:rsidTr="0054147D">
        <w:tc>
          <w:tcPr>
            <w:tcW w:w="2537" w:type="dxa"/>
          </w:tcPr>
          <w:p w14:paraId="15A4328A" w14:textId="77777777" w:rsidR="0091332B" w:rsidRDefault="0091332B" w:rsidP="0091332B">
            <w:r>
              <w:t>MWh_ThisWeek</w:t>
            </w:r>
          </w:p>
        </w:tc>
        <w:tc>
          <w:tcPr>
            <w:tcW w:w="1414" w:type="dxa"/>
          </w:tcPr>
          <w:p w14:paraId="573390C7" w14:textId="77777777" w:rsidR="0091332B" w:rsidRDefault="0091332B" w:rsidP="0091332B">
            <w:r>
              <w:t>Optional</w:t>
            </w:r>
          </w:p>
        </w:tc>
        <w:tc>
          <w:tcPr>
            <w:tcW w:w="3963" w:type="dxa"/>
          </w:tcPr>
          <w:p w14:paraId="7046086B" w14:textId="77777777" w:rsidR="0091332B" w:rsidRDefault="0091332B" w:rsidP="0091332B">
            <w:r>
              <w:rPr>
                <w:i/>
              </w:rPr>
              <w:t>Tagname</w:t>
            </w:r>
            <w:r w:rsidR="000854A9">
              <w:t>.ADDON.</w:t>
            </w:r>
            <w:r>
              <w:t>MWh_ThisWeek</w:t>
            </w:r>
          </w:p>
        </w:tc>
        <w:tc>
          <w:tcPr>
            <w:tcW w:w="2519" w:type="dxa"/>
          </w:tcPr>
          <w:p w14:paraId="49BDE0D0" w14:textId="77777777" w:rsidR="0091332B" w:rsidRDefault="0091332B" w:rsidP="0091332B">
            <w:r>
              <w:t>Energy Consumed This Week</w:t>
            </w:r>
          </w:p>
        </w:tc>
        <w:tc>
          <w:tcPr>
            <w:tcW w:w="2095" w:type="dxa"/>
          </w:tcPr>
          <w:p w14:paraId="146673CA" w14:textId="77777777" w:rsidR="0091332B" w:rsidRDefault="000854A9" w:rsidP="000854A9">
            <w:r>
              <w:t xml:space="preserve">Mapped to </w:t>
            </w:r>
            <w:r w:rsidR="0091332B">
              <w:t>JH4AI_WT</w:t>
            </w:r>
          </w:p>
        </w:tc>
      </w:tr>
      <w:tr w:rsidR="0091332B" w:rsidRPr="00453F47" w14:paraId="1DE8B8D6" w14:textId="77777777" w:rsidTr="0054147D">
        <w:tc>
          <w:tcPr>
            <w:tcW w:w="2537" w:type="dxa"/>
          </w:tcPr>
          <w:p w14:paraId="52BFA0C0" w14:textId="77777777" w:rsidR="0091332B" w:rsidRDefault="0091332B" w:rsidP="0091332B">
            <w:r>
              <w:t>MWh_LastWeek</w:t>
            </w:r>
          </w:p>
        </w:tc>
        <w:tc>
          <w:tcPr>
            <w:tcW w:w="1414" w:type="dxa"/>
          </w:tcPr>
          <w:p w14:paraId="1C86D58C" w14:textId="77777777" w:rsidR="0091332B" w:rsidRDefault="0091332B" w:rsidP="0091332B">
            <w:r>
              <w:t>Optional</w:t>
            </w:r>
          </w:p>
        </w:tc>
        <w:tc>
          <w:tcPr>
            <w:tcW w:w="3963" w:type="dxa"/>
          </w:tcPr>
          <w:p w14:paraId="7BBB0FA2" w14:textId="77777777" w:rsidR="0091332B" w:rsidRDefault="0091332B" w:rsidP="0091332B">
            <w:r>
              <w:rPr>
                <w:i/>
              </w:rPr>
              <w:t>Tagname</w:t>
            </w:r>
            <w:r w:rsidR="000854A9">
              <w:t>.ADDON.</w:t>
            </w:r>
            <w:r>
              <w:t>MWh_LastWeek</w:t>
            </w:r>
          </w:p>
        </w:tc>
        <w:tc>
          <w:tcPr>
            <w:tcW w:w="2519" w:type="dxa"/>
          </w:tcPr>
          <w:p w14:paraId="5253A765" w14:textId="77777777" w:rsidR="0091332B" w:rsidRDefault="0091332B" w:rsidP="0091332B">
            <w:r>
              <w:t>Energy Consumed Last Week</w:t>
            </w:r>
          </w:p>
        </w:tc>
        <w:tc>
          <w:tcPr>
            <w:tcW w:w="2095" w:type="dxa"/>
          </w:tcPr>
          <w:p w14:paraId="6E49BD1B" w14:textId="77777777" w:rsidR="0091332B" w:rsidRDefault="0091332B" w:rsidP="000854A9">
            <w:r>
              <w:t>Map</w:t>
            </w:r>
            <w:r w:rsidR="000854A9">
              <w:t>ped to</w:t>
            </w:r>
            <w:r>
              <w:t xml:space="preserve"> JH4AI_YW</w:t>
            </w:r>
          </w:p>
        </w:tc>
      </w:tr>
      <w:tr w:rsidR="0091332B" w:rsidRPr="00453F47" w14:paraId="2F1CF34E" w14:textId="77777777" w:rsidTr="0054147D">
        <w:tc>
          <w:tcPr>
            <w:tcW w:w="2537" w:type="dxa"/>
          </w:tcPr>
          <w:p w14:paraId="04079F52" w14:textId="77777777" w:rsidR="0091332B" w:rsidRDefault="0091332B" w:rsidP="0091332B">
            <w:r>
              <w:t>MWh_ThisMonth</w:t>
            </w:r>
          </w:p>
        </w:tc>
        <w:tc>
          <w:tcPr>
            <w:tcW w:w="1414" w:type="dxa"/>
          </w:tcPr>
          <w:p w14:paraId="3377BB65" w14:textId="77777777" w:rsidR="0091332B" w:rsidRDefault="0091332B" w:rsidP="0091332B">
            <w:r>
              <w:t>Optional</w:t>
            </w:r>
          </w:p>
        </w:tc>
        <w:tc>
          <w:tcPr>
            <w:tcW w:w="3963" w:type="dxa"/>
          </w:tcPr>
          <w:p w14:paraId="135CEAC9" w14:textId="77777777" w:rsidR="0091332B" w:rsidRDefault="0091332B" w:rsidP="0091332B">
            <w:r>
              <w:rPr>
                <w:i/>
              </w:rPr>
              <w:t>Tagname</w:t>
            </w:r>
            <w:r>
              <w:t>.ADDON.</w:t>
            </w:r>
            <w:del w:id="7" w:author="Steve Cauduro" w:date="2020-03-18T14:22:00Z">
              <w:r w:rsidDel="0062795A">
                <w:delText xml:space="preserve"> </w:delText>
              </w:r>
            </w:del>
            <w:r>
              <w:t>MWh_ThisMonth</w:t>
            </w:r>
          </w:p>
        </w:tc>
        <w:tc>
          <w:tcPr>
            <w:tcW w:w="2519" w:type="dxa"/>
          </w:tcPr>
          <w:p w14:paraId="6EA7D35E" w14:textId="77777777" w:rsidR="0091332B" w:rsidRDefault="0091332B" w:rsidP="0091332B">
            <w:r>
              <w:t>Energy Consumed This Month</w:t>
            </w:r>
          </w:p>
        </w:tc>
        <w:tc>
          <w:tcPr>
            <w:tcW w:w="2095" w:type="dxa"/>
          </w:tcPr>
          <w:p w14:paraId="3764BFC0" w14:textId="77777777" w:rsidR="0091332B" w:rsidRDefault="0091332B" w:rsidP="000854A9">
            <w:r>
              <w:t>Map</w:t>
            </w:r>
            <w:r w:rsidR="000854A9">
              <w:t>ped</w:t>
            </w:r>
            <w:r>
              <w:t xml:space="preserve"> to JH4AI_MT </w:t>
            </w:r>
          </w:p>
        </w:tc>
      </w:tr>
      <w:tr w:rsidR="0091332B" w:rsidRPr="00453F47" w14:paraId="6FACE4F2" w14:textId="77777777" w:rsidTr="0054147D">
        <w:tc>
          <w:tcPr>
            <w:tcW w:w="2537" w:type="dxa"/>
          </w:tcPr>
          <w:p w14:paraId="04AEC6EA" w14:textId="77777777" w:rsidR="0091332B" w:rsidRDefault="0091332B" w:rsidP="0091332B">
            <w:r>
              <w:t>MWh_LastMonth</w:t>
            </w:r>
          </w:p>
        </w:tc>
        <w:tc>
          <w:tcPr>
            <w:tcW w:w="1414" w:type="dxa"/>
          </w:tcPr>
          <w:p w14:paraId="4011AEBD" w14:textId="77777777" w:rsidR="0091332B" w:rsidRDefault="0091332B" w:rsidP="0091332B">
            <w:r>
              <w:t>Optional</w:t>
            </w:r>
          </w:p>
        </w:tc>
        <w:tc>
          <w:tcPr>
            <w:tcW w:w="3963" w:type="dxa"/>
          </w:tcPr>
          <w:p w14:paraId="01695730" w14:textId="77777777" w:rsidR="0091332B" w:rsidRDefault="0091332B" w:rsidP="0091332B">
            <w:r>
              <w:rPr>
                <w:i/>
              </w:rPr>
              <w:t>Tagname</w:t>
            </w:r>
            <w:r w:rsidR="000854A9">
              <w:t>.ADDON.</w:t>
            </w:r>
            <w:r>
              <w:t>MWh_LastMonth</w:t>
            </w:r>
          </w:p>
        </w:tc>
        <w:tc>
          <w:tcPr>
            <w:tcW w:w="2519" w:type="dxa"/>
          </w:tcPr>
          <w:p w14:paraId="41428DB3" w14:textId="77777777" w:rsidR="0091332B" w:rsidRDefault="0091332B" w:rsidP="0091332B">
            <w:r>
              <w:t>Energy Consumed Last Month</w:t>
            </w:r>
          </w:p>
        </w:tc>
        <w:tc>
          <w:tcPr>
            <w:tcW w:w="2095" w:type="dxa"/>
          </w:tcPr>
          <w:p w14:paraId="3142EDE3" w14:textId="77777777" w:rsidR="0091332B" w:rsidRDefault="000854A9" w:rsidP="000854A9">
            <w:r>
              <w:t xml:space="preserve">Mapped to </w:t>
            </w:r>
            <w:r w:rsidR="0091332B">
              <w:t>JH4AI_YM</w:t>
            </w:r>
          </w:p>
        </w:tc>
      </w:tr>
      <w:tr w:rsidR="0091332B" w:rsidRPr="00453F47" w14:paraId="7BF46042" w14:textId="77777777" w:rsidTr="0054147D">
        <w:tc>
          <w:tcPr>
            <w:tcW w:w="2537" w:type="dxa"/>
          </w:tcPr>
          <w:p w14:paraId="56D7FCB1" w14:textId="77777777" w:rsidR="0091332B" w:rsidRDefault="0091332B" w:rsidP="0091332B">
            <w:r>
              <w:t>MWh_ThisQuarter</w:t>
            </w:r>
          </w:p>
        </w:tc>
        <w:tc>
          <w:tcPr>
            <w:tcW w:w="1414" w:type="dxa"/>
          </w:tcPr>
          <w:p w14:paraId="3705F7FB" w14:textId="77777777" w:rsidR="0091332B" w:rsidRDefault="0091332B" w:rsidP="0091332B">
            <w:r>
              <w:t>Optional</w:t>
            </w:r>
          </w:p>
        </w:tc>
        <w:tc>
          <w:tcPr>
            <w:tcW w:w="3963" w:type="dxa"/>
          </w:tcPr>
          <w:p w14:paraId="7B071E50" w14:textId="77777777" w:rsidR="0091332B" w:rsidRDefault="0091332B" w:rsidP="0091332B">
            <w:r>
              <w:rPr>
                <w:i/>
              </w:rPr>
              <w:t>Tagname</w:t>
            </w:r>
            <w:r w:rsidR="000854A9">
              <w:t>.ADDON.</w:t>
            </w:r>
            <w:r>
              <w:t>MWh_ThisQuarter</w:t>
            </w:r>
          </w:p>
        </w:tc>
        <w:tc>
          <w:tcPr>
            <w:tcW w:w="2519" w:type="dxa"/>
          </w:tcPr>
          <w:p w14:paraId="5B22E3DD" w14:textId="77777777" w:rsidR="0091332B" w:rsidRDefault="0091332B" w:rsidP="0091332B">
            <w:r>
              <w:t>Energy Consumed This Quarter</w:t>
            </w:r>
          </w:p>
        </w:tc>
        <w:tc>
          <w:tcPr>
            <w:tcW w:w="2095" w:type="dxa"/>
          </w:tcPr>
          <w:p w14:paraId="648C786A" w14:textId="77777777" w:rsidR="0091332B" w:rsidRDefault="000854A9" w:rsidP="000854A9">
            <w:r>
              <w:t xml:space="preserve">Mapped to </w:t>
            </w:r>
            <w:r w:rsidR="0091332B">
              <w:t xml:space="preserve">JH4AI_QT </w:t>
            </w:r>
          </w:p>
        </w:tc>
      </w:tr>
      <w:tr w:rsidR="0091332B" w:rsidRPr="00453F47" w14:paraId="01F8C4DE" w14:textId="77777777" w:rsidTr="0091332B">
        <w:trPr>
          <w:trHeight w:val="467"/>
        </w:trPr>
        <w:tc>
          <w:tcPr>
            <w:tcW w:w="2537" w:type="dxa"/>
          </w:tcPr>
          <w:p w14:paraId="691DB770" w14:textId="77777777" w:rsidR="0091332B" w:rsidRDefault="0091332B" w:rsidP="0091332B">
            <w:r>
              <w:t>MWh_LastQuarter</w:t>
            </w:r>
          </w:p>
        </w:tc>
        <w:tc>
          <w:tcPr>
            <w:tcW w:w="1414" w:type="dxa"/>
          </w:tcPr>
          <w:p w14:paraId="34134072" w14:textId="77777777" w:rsidR="0091332B" w:rsidRDefault="0091332B" w:rsidP="0091332B">
            <w:r>
              <w:t>Optional</w:t>
            </w:r>
          </w:p>
        </w:tc>
        <w:tc>
          <w:tcPr>
            <w:tcW w:w="3963" w:type="dxa"/>
          </w:tcPr>
          <w:p w14:paraId="619C1972" w14:textId="77777777" w:rsidR="0091332B" w:rsidRDefault="0091332B" w:rsidP="0091332B">
            <w:r>
              <w:rPr>
                <w:i/>
              </w:rPr>
              <w:t>Tagname</w:t>
            </w:r>
            <w:r>
              <w:t>.ADDON</w:t>
            </w:r>
            <w:r w:rsidR="000854A9">
              <w:t>.</w:t>
            </w:r>
            <w:r>
              <w:t>MWh_LastQuarter</w:t>
            </w:r>
          </w:p>
        </w:tc>
        <w:tc>
          <w:tcPr>
            <w:tcW w:w="2519" w:type="dxa"/>
          </w:tcPr>
          <w:p w14:paraId="3C8927EB" w14:textId="77777777" w:rsidR="0091332B" w:rsidRDefault="0091332B" w:rsidP="0091332B">
            <w:r>
              <w:t>Energy Consumed Last Quarter</w:t>
            </w:r>
          </w:p>
        </w:tc>
        <w:tc>
          <w:tcPr>
            <w:tcW w:w="2095" w:type="dxa"/>
          </w:tcPr>
          <w:p w14:paraId="74CD45B9" w14:textId="77777777" w:rsidR="0091332B" w:rsidRDefault="000854A9" w:rsidP="000854A9">
            <w:r>
              <w:t xml:space="preserve">Mapped to </w:t>
            </w:r>
            <w:r w:rsidR="0091332B">
              <w:t xml:space="preserve">JH4AI_YQ </w:t>
            </w:r>
          </w:p>
        </w:tc>
      </w:tr>
      <w:tr w:rsidR="0091332B" w:rsidRPr="00453F47" w14:paraId="7F0EE218" w14:textId="77777777" w:rsidTr="0091332B">
        <w:trPr>
          <w:trHeight w:val="467"/>
        </w:trPr>
        <w:tc>
          <w:tcPr>
            <w:tcW w:w="2537" w:type="dxa"/>
          </w:tcPr>
          <w:p w14:paraId="3FA53976" w14:textId="77777777" w:rsidR="0091332B" w:rsidRDefault="0091332B" w:rsidP="0091332B">
            <w:r>
              <w:t>MWh_ThisHalfYear</w:t>
            </w:r>
          </w:p>
        </w:tc>
        <w:tc>
          <w:tcPr>
            <w:tcW w:w="1414" w:type="dxa"/>
          </w:tcPr>
          <w:p w14:paraId="409A4248" w14:textId="77777777" w:rsidR="0091332B" w:rsidRDefault="0091332B" w:rsidP="0091332B">
            <w:r>
              <w:t>Optional</w:t>
            </w:r>
          </w:p>
        </w:tc>
        <w:tc>
          <w:tcPr>
            <w:tcW w:w="3963" w:type="dxa"/>
          </w:tcPr>
          <w:p w14:paraId="78ED8989" w14:textId="77777777" w:rsidR="0091332B" w:rsidRDefault="0091332B" w:rsidP="0091332B">
            <w:r>
              <w:rPr>
                <w:i/>
              </w:rPr>
              <w:t>Tagname</w:t>
            </w:r>
            <w:r w:rsidR="000854A9">
              <w:t>.ADDON.</w:t>
            </w:r>
            <w:r>
              <w:t>MWh_ThisHalfYear</w:t>
            </w:r>
          </w:p>
        </w:tc>
        <w:tc>
          <w:tcPr>
            <w:tcW w:w="2519" w:type="dxa"/>
          </w:tcPr>
          <w:p w14:paraId="4BC2549D" w14:textId="77777777" w:rsidR="0091332B" w:rsidRDefault="0091332B" w:rsidP="0091332B">
            <w:r>
              <w:t>Energy Consumed This Half Year (Biannual)</w:t>
            </w:r>
          </w:p>
        </w:tc>
        <w:tc>
          <w:tcPr>
            <w:tcW w:w="2095" w:type="dxa"/>
          </w:tcPr>
          <w:p w14:paraId="7934F102" w14:textId="77777777" w:rsidR="0091332B" w:rsidRDefault="000854A9" w:rsidP="000854A9">
            <w:r>
              <w:t xml:space="preserve">Mapped to </w:t>
            </w:r>
            <w:r w:rsidR="0091332B">
              <w:t xml:space="preserve">JH4AI_TB </w:t>
            </w:r>
          </w:p>
        </w:tc>
      </w:tr>
      <w:tr w:rsidR="0091332B" w:rsidRPr="00453F47" w14:paraId="77C0A8E4" w14:textId="77777777" w:rsidTr="0091332B">
        <w:trPr>
          <w:trHeight w:val="467"/>
        </w:trPr>
        <w:tc>
          <w:tcPr>
            <w:tcW w:w="2537" w:type="dxa"/>
          </w:tcPr>
          <w:p w14:paraId="7904A308" w14:textId="77777777" w:rsidR="0091332B" w:rsidRDefault="0091332B" w:rsidP="0091332B">
            <w:r>
              <w:t>MWh_LastHalfYear</w:t>
            </w:r>
          </w:p>
        </w:tc>
        <w:tc>
          <w:tcPr>
            <w:tcW w:w="1414" w:type="dxa"/>
          </w:tcPr>
          <w:p w14:paraId="41EF74E6" w14:textId="77777777" w:rsidR="0091332B" w:rsidRDefault="0091332B" w:rsidP="0091332B">
            <w:r>
              <w:t>Optional</w:t>
            </w:r>
          </w:p>
        </w:tc>
        <w:tc>
          <w:tcPr>
            <w:tcW w:w="3963" w:type="dxa"/>
          </w:tcPr>
          <w:p w14:paraId="1A64734C" w14:textId="77777777" w:rsidR="0091332B" w:rsidRDefault="0091332B" w:rsidP="0091332B">
            <w:r>
              <w:rPr>
                <w:i/>
              </w:rPr>
              <w:t>Tagname</w:t>
            </w:r>
            <w:r w:rsidR="000854A9">
              <w:t>.ADDON.</w:t>
            </w:r>
            <w:r>
              <w:t>MWh_LastHalfYear</w:t>
            </w:r>
          </w:p>
        </w:tc>
        <w:tc>
          <w:tcPr>
            <w:tcW w:w="2519" w:type="dxa"/>
          </w:tcPr>
          <w:p w14:paraId="1AA7F8FD" w14:textId="77777777" w:rsidR="0091332B" w:rsidRDefault="0091332B" w:rsidP="0091332B">
            <w:r>
              <w:t>Energy Consumed Last Half Year (Biannual)</w:t>
            </w:r>
          </w:p>
        </w:tc>
        <w:tc>
          <w:tcPr>
            <w:tcW w:w="2095" w:type="dxa"/>
          </w:tcPr>
          <w:p w14:paraId="3907B53D" w14:textId="77777777" w:rsidR="0091332B" w:rsidRDefault="000854A9" w:rsidP="000854A9">
            <w:r>
              <w:t xml:space="preserve">Mapped to </w:t>
            </w:r>
            <w:r w:rsidR="0091332B">
              <w:t xml:space="preserve">JH4AI_YB </w:t>
            </w:r>
          </w:p>
        </w:tc>
      </w:tr>
      <w:tr w:rsidR="0091332B" w:rsidRPr="00453F47" w14:paraId="658D190C" w14:textId="77777777" w:rsidTr="0091332B">
        <w:trPr>
          <w:trHeight w:val="467"/>
        </w:trPr>
        <w:tc>
          <w:tcPr>
            <w:tcW w:w="2537" w:type="dxa"/>
          </w:tcPr>
          <w:p w14:paraId="351C3AD3" w14:textId="77777777" w:rsidR="0091332B" w:rsidRDefault="0091332B" w:rsidP="0091332B">
            <w:r>
              <w:t>MWh_ThisYear</w:t>
            </w:r>
          </w:p>
        </w:tc>
        <w:tc>
          <w:tcPr>
            <w:tcW w:w="1414" w:type="dxa"/>
          </w:tcPr>
          <w:p w14:paraId="17097E35" w14:textId="77777777" w:rsidR="0091332B" w:rsidRDefault="0091332B" w:rsidP="0091332B">
            <w:r>
              <w:t>Optional</w:t>
            </w:r>
          </w:p>
        </w:tc>
        <w:tc>
          <w:tcPr>
            <w:tcW w:w="3963" w:type="dxa"/>
          </w:tcPr>
          <w:p w14:paraId="623B6AA7" w14:textId="77777777" w:rsidR="0091332B" w:rsidRDefault="0091332B" w:rsidP="0091332B">
            <w:r>
              <w:rPr>
                <w:i/>
              </w:rPr>
              <w:t>Tagname</w:t>
            </w:r>
            <w:r w:rsidR="000854A9">
              <w:t>.ADDON.</w:t>
            </w:r>
            <w:r>
              <w:t>MWh_ThisYear</w:t>
            </w:r>
          </w:p>
        </w:tc>
        <w:tc>
          <w:tcPr>
            <w:tcW w:w="2519" w:type="dxa"/>
          </w:tcPr>
          <w:p w14:paraId="1C7779BD" w14:textId="77777777" w:rsidR="0091332B" w:rsidRDefault="0091332B" w:rsidP="0091332B">
            <w:r>
              <w:t>Energy Consumed This Year (Biannual)</w:t>
            </w:r>
          </w:p>
        </w:tc>
        <w:tc>
          <w:tcPr>
            <w:tcW w:w="2095" w:type="dxa"/>
          </w:tcPr>
          <w:p w14:paraId="2E85FECF" w14:textId="77777777" w:rsidR="0091332B" w:rsidRDefault="000854A9" w:rsidP="000854A9">
            <w:r>
              <w:t xml:space="preserve">Mapped to </w:t>
            </w:r>
            <w:r w:rsidR="0091332B">
              <w:t xml:space="preserve">JH4AI_TY </w:t>
            </w:r>
          </w:p>
        </w:tc>
      </w:tr>
      <w:tr w:rsidR="0091332B" w:rsidRPr="00453F47" w14:paraId="1139FDB7" w14:textId="77777777" w:rsidTr="0091332B">
        <w:trPr>
          <w:trHeight w:val="467"/>
        </w:trPr>
        <w:tc>
          <w:tcPr>
            <w:tcW w:w="2537" w:type="dxa"/>
          </w:tcPr>
          <w:p w14:paraId="7106D6FE" w14:textId="77777777" w:rsidR="0091332B" w:rsidRDefault="0091332B" w:rsidP="0091332B">
            <w:r>
              <w:t>MWh_LastYear</w:t>
            </w:r>
          </w:p>
        </w:tc>
        <w:tc>
          <w:tcPr>
            <w:tcW w:w="1414" w:type="dxa"/>
          </w:tcPr>
          <w:p w14:paraId="2E72D538" w14:textId="77777777" w:rsidR="0091332B" w:rsidRDefault="0091332B" w:rsidP="0091332B">
            <w:r>
              <w:t>Optional</w:t>
            </w:r>
          </w:p>
        </w:tc>
        <w:tc>
          <w:tcPr>
            <w:tcW w:w="3963" w:type="dxa"/>
          </w:tcPr>
          <w:p w14:paraId="066AA46E" w14:textId="77777777" w:rsidR="0091332B" w:rsidRDefault="0091332B" w:rsidP="0091332B">
            <w:r>
              <w:rPr>
                <w:i/>
              </w:rPr>
              <w:t>Tagname</w:t>
            </w:r>
            <w:r w:rsidR="000854A9">
              <w:t>.ADDON.</w:t>
            </w:r>
            <w:r>
              <w:t>MWh_LastYear</w:t>
            </w:r>
          </w:p>
        </w:tc>
        <w:tc>
          <w:tcPr>
            <w:tcW w:w="2519" w:type="dxa"/>
          </w:tcPr>
          <w:p w14:paraId="4432D6B1" w14:textId="77777777" w:rsidR="0091332B" w:rsidRDefault="0091332B" w:rsidP="0091332B">
            <w:r>
              <w:t>Energy Consumed Last Year (Biannual)</w:t>
            </w:r>
          </w:p>
        </w:tc>
        <w:tc>
          <w:tcPr>
            <w:tcW w:w="2095" w:type="dxa"/>
          </w:tcPr>
          <w:p w14:paraId="6D63301F" w14:textId="77777777" w:rsidR="0091332B" w:rsidRDefault="000854A9" w:rsidP="000854A9">
            <w:r>
              <w:t xml:space="preserve">Mapped to </w:t>
            </w:r>
            <w:r w:rsidR="0091332B">
              <w:t xml:space="preserve">JH4AI_YL </w:t>
            </w:r>
          </w:p>
        </w:tc>
      </w:tr>
    </w:tbl>
    <w:p w14:paraId="78C7110C" w14:textId="77777777" w:rsidR="00E305F6" w:rsidRDefault="00E305F6" w:rsidP="00DC3573"/>
    <w:p w14:paraId="07E5E2B6" w14:textId="77777777" w:rsidR="000854A9" w:rsidRDefault="000854A9" w:rsidP="0091332B">
      <w:pPr>
        <w:rPr>
          <w:b/>
        </w:rPr>
      </w:pPr>
    </w:p>
    <w:p w14:paraId="19372295" w14:textId="77777777" w:rsidR="0091332B" w:rsidRDefault="0091332B" w:rsidP="0091332B">
      <w:r>
        <w:rPr>
          <w:b/>
        </w:rPr>
        <w:lastRenderedPageBreak/>
        <w:t>AOI Operation Description</w:t>
      </w:r>
    </w:p>
    <w:p w14:paraId="73366606" w14:textId="77777777" w:rsidR="0091332B" w:rsidRDefault="0091332B" w:rsidP="00DC3573">
      <w:r>
        <w:t>The first two rungs of the AOI continuously read the IP configuration and Line Power readings from the Power Monitor, as this data is not available in the standard IO map.  Message instructions cannot be members of a UDT and so these tags must be created and configured as controller scoped tags in order to be mapped as inputs to the AOI.</w:t>
      </w:r>
    </w:p>
    <w:p w14:paraId="08F4E15B" w14:textId="77777777" w:rsidR="0091332B" w:rsidRDefault="000854A9" w:rsidP="00DC3573">
      <w:r>
        <w:t>MSG_PRM</w:t>
      </w:r>
      <w:r w:rsidR="0091332B">
        <w:t>_1 configuration is as follows:</w:t>
      </w:r>
    </w:p>
    <w:p w14:paraId="35760633" w14:textId="77777777" w:rsidR="0091332B" w:rsidRDefault="0091332B" w:rsidP="0091332B">
      <w:pPr>
        <w:spacing w:after="0"/>
      </w:pPr>
      <w:r>
        <w:t>Message Type: SLC Typed Read</w:t>
      </w:r>
    </w:p>
    <w:p w14:paraId="0BD89777" w14:textId="77777777" w:rsidR="0091332B" w:rsidRDefault="0091332B" w:rsidP="0091332B">
      <w:pPr>
        <w:spacing w:after="0"/>
      </w:pPr>
      <w:r>
        <w:t>Source Element: N13:1</w:t>
      </w:r>
    </w:p>
    <w:p w14:paraId="0F3767E8" w14:textId="77777777" w:rsidR="0091332B" w:rsidRDefault="0091332B" w:rsidP="0091332B">
      <w:pPr>
        <w:spacing w:after="0"/>
      </w:pPr>
      <w:r>
        <w:t>Number of Elements: 12</w:t>
      </w:r>
    </w:p>
    <w:p w14:paraId="5B99E12F" w14:textId="77777777" w:rsidR="0091332B" w:rsidRDefault="0091332B" w:rsidP="0091332B">
      <w:pPr>
        <w:spacing w:after="0"/>
      </w:pPr>
      <w:r>
        <w:t xml:space="preserve">Destination Element: </w:t>
      </w:r>
      <w:r>
        <w:rPr>
          <w:i/>
        </w:rPr>
        <w:t>Tagname</w:t>
      </w:r>
      <w:r>
        <w:t>.COMM_CONFIG[0]</w:t>
      </w:r>
    </w:p>
    <w:p w14:paraId="3960A0DD" w14:textId="77777777" w:rsidR="0091332B" w:rsidRPr="00A576B7" w:rsidRDefault="0091332B" w:rsidP="0091332B">
      <w:pPr>
        <w:spacing w:after="0"/>
      </w:pPr>
      <w:r>
        <w:t xml:space="preserve">Communication Path: </w:t>
      </w:r>
      <w:r w:rsidR="00A576B7">
        <w:t>The name given to the power monitor in the IO Tree</w:t>
      </w:r>
    </w:p>
    <w:p w14:paraId="4B08217D" w14:textId="77777777" w:rsidR="0091332B" w:rsidRDefault="0091332B" w:rsidP="00DC3573"/>
    <w:p w14:paraId="11F9A522" w14:textId="77777777" w:rsidR="0091332B" w:rsidRDefault="000854A9" w:rsidP="0091332B">
      <w:r>
        <w:t>MSG_PRM</w:t>
      </w:r>
      <w:r w:rsidR="0091332B">
        <w:t>_2 configuration is as follows:</w:t>
      </w:r>
    </w:p>
    <w:p w14:paraId="3140D255" w14:textId="77777777" w:rsidR="0091332B" w:rsidRDefault="0091332B" w:rsidP="0091332B">
      <w:pPr>
        <w:spacing w:after="0"/>
      </w:pPr>
      <w:r>
        <w:t>Message Type: SLC Typed Read</w:t>
      </w:r>
    </w:p>
    <w:p w14:paraId="1ED1DD93" w14:textId="77777777" w:rsidR="0091332B" w:rsidRDefault="0091332B" w:rsidP="0091332B">
      <w:pPr>
        <w:spacing w:after="0"/>
      </w:pPr>
      <w:r>
        <w:t>Source Element: F53:19</w:t>
      </w:r>
    </w:p>
    <w:p w14:paraId="742E09F2" w14:textId="77777777" w:rsidR="0091332B" w:rsidRDefault="0091332B" w:rsidP="0091332B">
      <w:pPr>
        <w:spacing w:after="0"/>
      </w:pPr>
      <w:r>
        <w:t>Number of Elements: 3</w:t>
      </w:r>
    </w:p>
    <w:p w14:paraId="254075F0" w14:textId="77777777" w:rsidR="0091332B" w:rsidRDefault="0091332B" w:rsidP="0091332B">
      <w:pPr>
        <w:spacing w:after="0"/>
      </w:pPr>
      <w:r>
        <w:t xml:space="preserve">Destination Element: </w:t>
      </w:r>
      <w:r>
        <w:rPr>
          <w:i/>
        </w:rPr>
        <w:t>Tagname</w:t>
      </w:r>
      <w:r>
        <w:t>.Line_Power[0]</w:t>
      </w:r>
    </w:p>
    <w:p w14:paraId="34F936C1" w14:textId="77777777" w:rsidR="0091332B" w:rsidRDefault="0091332B" w:rsidP="0091332B">
      <w:pPr>
        <w:spacing w:after="0"/>
      </w:pPr>
      <w:r>
        <w:t xml:space="preserve">Communication Path: </w:t>
      </w:r>
      <w:r w:rsidR="00A576B7">
        <w:t>The name given to the power monitor in the IO Tree</w:t>
      </w:r>
    </w:p>
    <w:p w14:paraId="57B6574A" w14:textId="77777777" w:rsidR="0091332B" w:rsidRDefault="0091332B" w:rsidP="0091332B">
      <w:pPr>
        <w:spacing w:after="0"/>
      </w:pPr>
    </w:p>
    <w:p w14:paraId="093F8F2C" w14:textId="549D8766" w:rsidR="0091332B" w:rsidRPr="0091332B" w:rsidRDefault="0091332B" w:rsidP="0091332B">
      <w:pPr>
        <w:spacing w:after="0"/>
      </w:pPr>
      <w:r>
        <w:t xml:space="preserve">The remaining rungs of the AOI compute Power Consumption for the various defined periods.  Prior to each totalizer block the reset request will move the current total to the previous periods total when a reset is detected.  Each totalizer is hard coded </w:t>
      </w:r>
      <w:r w:rsidR="00123E20">
        <w:t xml:space="preserve">with a time base of hours in order to yield a consumption value in </w:t>
      </w:r>
      <w:del w:id="8" w:author="Steve Cauduro" w:date="2020-03-18T14:21:00Z">
        <w:r w:rsidR="00123E20" w:rsidDel="0062795A">
          <w:delText>MegaWatt</w:delText>
        </w:r>
      </w:del>
      <w:ins w:id="9" w:author="Steve Cauduro" w:date="2020-03-18T14:21:00Z">
        <w:r w:rsidR="0062795A">
          <w:t>Megawatt</w:t>
        </w:r>
      </w:ins>
      <w:r w:rsidR="00123E20">
        <w:t xml:space="preserve">-hours.  The Totalizer Target is set to an arbitrarily high number so that value rollover is not a factor. </w:t>
      </w:r>
      <w:r>
        <w:t xml:space="preserve">  </w:t>
      </w:r>
    </w:p>
    <w:p w14:paraId="666443EE" w14:textId="77777777" w:rsidR="0091332B" w:rsidRDefault="0091332B" w:rsidP="00DC3573"/>
    <w:p w14:paraId="2F8EDD19" w14:textId="77777777" w:rsidR="00123E20" w:rsidRDefault="00123E20" w:rsidP="00123E20">
      <w:pPr>
        <w:rPr>
          <w:b/>
        </w:rPr>
      </w:pPr>
      <w:r w:rsidRPr="00297D78">
        <w:rPr>
          <w:b/>
        </w:rPr>
        <w:t>Programming Examples</w:t>
      </w:r>
    </w:p>
    <w:p w14:paraId="16C4E78B" w14:textId="3A9076F2" w:rsidR="00123E20" w:rsidRDefault="000854A9" w:rsidP="00DC3573">
      <w:r>
        <w:t>This UDDT makes use of two source-protected subroutines to handle standard control and mapping functions.  The first rung of the power monitor routine is a call to the SYS_PRM_RESET subroutine, with the power monitor U</w:t>
      </w:r>
      <w:del w:id="10" w:author="Steve Cauduro" w:date="2020-03-18T14:21:00Z">
        <w:r w:rsidDel="0062795A">
          <w:delText>D</w:delText>
        </w:r>
      </w:del>
      <w:r>
        <w:t xml:space="preserve">DT tag as the input and return parameter.  This subroutine </w:t>
      </w:r>
      <w:r>
        <w:lastRenderedPageBreak/>
        <w:t>handles totalizer resets.  Subsequent rungs of the routine should be any configuration logic for the Power Monitor AOI, and the call to the Power Monitor AOI itself.  The final rung of the routine should be a call to SYS_PRM_MAP, with the Power Monitor UD</w:t>
      </w:r>
      <w:del w:id="11" w:author="Steve Cauduro" w:date="2020-03-18T14:22:00Z">
        <w:r w:rsidDel="0062795A">
          <w:delText>D</w:delText>
        </w:r>
      </w:del>
      <w:r>
        <w:t>T and the Power Monitor Input Image as Input Parameters, and the Power Monitor U</w:t>
      </w:r>
      <w:del w:id="12" w:author="Steve Cauduro" w:date="2020-03-18T14:22:00Z">
        <w:r w:rsidDel="0062795A">
          <w:delText>D</w:delText>
        </w:r>
      </w:del>
      <w:r>
        <w:t>DT as return parameters.  This Subroutine handles the mapping of data from the AOI and input image to SCADA tags.</w:t>
      </w:r>
    </w:p>
    <w:p w14:paraId="1AF382B6" w14:textId="77777777" w:rsidR="000C096E" w:rsidRDefault="000C096E" w:rsidP="00DC3573">
      <w:pPr>
        <w:rPr>
          <w:b/>
        </w:rPr>
      </w:pPr>
      <w:r>
        <w:rPr>
          <w:b/>
        </w:rPr>
        <w:t>HMI Integration</w:t>
      </w:r>
    </w:p>
    <w:p w14:paraId="0AEA30F9" w14:textId="77777777" w:rsidR="000C096E" w:rsidRDefault="000C096E" w:rsidP="00DC3573">
      <w:r>
        <w:t>This AOI is primarily intended for use with the following pop-ups</w:t>
      </w:r>
    </w:p>
    <w:p w14:paraId="5565846A" w14:textId="77777777" w:rsidR="000C096E" w:rsidRDefault="000C096E" w:rsidP="000C096E">
      <w:pPr>
        <w:pStyle w:val="ListParagraph"/>
        <w:numPr>
          <w:ilvl w:val="0"/>
          <w:numId w:val="1"/>
        </w:numPr>
      </w:pPr>
      <w:r>
        <w:t xml:space="preserve"> Power Monitor V1_0</w:t>
      </w:r>
    </w:p>
    <w:p w14:paraId="3295CD0C" w14:textId="77777777" w:rsidR="000C096E" w:rsidRDefault="000C096E" w:rsidP="000C096E">
      <w:r>
        <w:t>Note that, due to minor changes in available data points and units of measurement, this power monitor AOI is not compatible with the existing power monitor screen in SCADA applications and the above version must be used.  However, the above screen is backwards compatible with existing power monitor installations.  On some older systems the power factor may not currently be read by SCADA and the developer will have to make the necessary programming adjustments to obtain the data.</w:t>
      </w:r>
    </w:p>
    <w:p w14:paraId="37E80679" w14:textId="43E9DC53" w:rsidR="000C096E" w:rsidRPr="000C096E" w:rsidRDefault="000C096E" w:rsidP="000C096E">
      <w:r>
        <w:t xml:space="preserve">A standard button exists on the “Symbols Library – Power I” window on the </w:t>
      </w:r>
      <w:del w:id="13" w:author="Holden, Rob" w:date="2021-11-10T14:19:00Z">
        <w:r w:rsidDel="00672547">
          <w:delText>Intouch</w:delText>
        </w:r>
      </w:del>
      <w:ins w:id="14" w:author="Holden, Rob" w:date="2021-11-10T14:19:00Z">
        <w:r w:rsidR="00672547">
          <w:t>InTouch</w:t>
        </w:r>
      </w:ins>
      <w:r>
        <w:t xml:space="preserve"> </w:t>
      </w:r>
      <w:r w:rsidR="00BD4B56">
        <w:t>B</w:t>
      </w:r>
      <w:r>
        <w:t>aseload that holds the action script for mapping tags to the pop-up.  Developers can perform a Substitute Tag option on this object to replace the placeholder tags with the correct device tagging.  There are no manual adjustments that need to be made to this script.</w:t>
      </w:r>
      <w:r w:rsidR="004E2881">
        <w:t xml:space="preserve"> </w:t>
      </w:r>
      <w:bookmarkStart w:id="15" w:name="_GoBack"/>
      <w:bookmarkEnd w:id="15"/>
    </w:p>
    <w:sectPr w:rsidR="000C096E" w:rsidRPr="000C096E" w:rsidSect="00AA4260">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AD10" w16cex:dateUtc="2020-03-18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5BC97E" w16cid:durableId="221CAD1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C5AD3"/>
    <w:multiLevelType w:val="hybridMultilevel"/>
    <w:tmpl w:val="EBD875F8"/>
    <w:lvl w:ilvl="0" w:tplc="164E273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den, Rob">
    <w15:presenceInfo w15:providerId="AD" w15:userId="S-1-5-21-2139973840-1036390329-796740536-2533"/>
  </w15:person>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260"/>
    <w:rsid w:val="000854A9"/>
    <w:rsid w:val="000C096E"/>
    <w:rsid w:val="00123E20"/>
    <w:rsid w:val="00221670"/>
    <w:rsid w:val="002A0716"/>
    <w:rsid w:val="00385AAC"/>
    <w:rsid w:val="004833D4"/>
    <w:rsid w:val="004D3B08"/>
    <w:rsid w:val="004E2881"/>
    <w:rsid w:val="0054147D"/>
    <w:rsid w:val="0062795A"/>
    <w:rsid w:val="00635DB6"/>
    <w:rsid w:val="00672547"/>
    <w:rsid w:val="0091332B"/>
    <w:rsid w:val="0097750C"/>
    <w:rsid w:val="00A576B7"/>
    <w:rsid w:val="00AA4260"/>
    <w:rsid w:val="00B135FD"/>
    <w:rsid w:val="00BD4B56"/>
    <w:rsid w:val="00D62AF4"/>
    <w:rsid w:val="00DC3573"/>
    <w:rsid w:val="00E305F6"/>
    <w:rsid w:val="00E640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63300"/>
  <w15:docId w15:val="{CBCDB730-CA0F-4759-BDAC-9CDE5484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5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3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096E"/>
    <w:pPr>
      <w:ind w:left="720"/>
      <w:contextualSpacing/>
    </w:pPr>
  </w:style>
  <w:style w:type="paragraph" w:styleId="BalloonText">
    <w:name w:val="Balloon Text"/>
    <w:basedOn w:val="Normal"/>
    <w:link w:val="BalloonTextChar"/>
    <w:uiPriority w:val="99"/>
    <w:semiHidden/>
    <w:unhideWhenUsed/>
    <w:rsid w:val="006279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95A"/>
    <w:rPr>
      <w:rFonts w:ascii="Segoe UI" w:hAnsi="Segoe UI" w:cs="Segoe UI"/>
      <w:sz w:val="18"/>
      <w:szCs w:val="18"/>
    </w:rPr>
  </w:style>
  <w:style w:type="character" w:styleId="CommentReference">
    <w:name w:val="annotation reference"/>
    <w:basedOn w:val="DefaultParagraphFont"/>
    <w:uiPriority w:val="99"/>
    <w:semiHidden/>
    <w:unhideWhenUsed/>
    <w:rsid w:val="0062795A"/>
    <w:rPr>
      <w:sz w:val="16"/>
      <w:szCs w:val="16"/>
    </w:rPr>
  </w:style>
  <w:style w:type="paragraph" w:styleId="CommentText">
    <w:name w:val="annotation text"/>
    <w:basedOn w:val="Normal"/>
    <w:link w:val="CommentTextChar"/>
    <w:uiPriority w:val="99"/>
    <w:semiHidden/>
    <w:unhideWhenUsed/>
    <w:rsid w:val="0062795A"/>
    <w:pPr>
      <w:spacing w:line="240" w:lineRule="auto"/>
    </w:pPr>
    <w:rPr>
      <w:sz w:val="20"/>
      <w:szCs w:val="20"/>
    </w:rPr>
  </w:style>
  <w:style w:type="character" w:customStyle="1" w:styleId="CommentTextChar">
    <w:name w:val="Comment Text Char"/>
    <w:basedOn w:val="DefaultParagraphFont"/>
    <w:link w:val="CommentText"/>
    <w:uiPriority w:val="99"/>
    <w:semiHidden/>
    <w:rsid w:val="0062795A"/>
    <w:rPr>
      <w:sz w:val="20"/>
      <w:szCs w:val="20"/>
    </w:rPr>
  </w:style>
  <w:style w:type="paragraph" w:styleId="CommentSubject">
    <w:name w:val="annotation subject"/>
    <w:basedOn w:val="CommentText"/>
    <w:next w:val="CommentText"/>
    <w:link w:val="CommentSubjectChar"/>
    <w:uiPriority w:val="99"/>
    <w:semiHidden/>
    <w:unhideWhenUsed/>
    <w:rsid w:val="0062795A"/>
    <w:rPr>
      <w:b/>
      <w:bCs/>
    </w:rPr>
  </w:style>
  <w:style w:type="character" w:customStyle="1" w:styleId="CommentSubjectChar">
    <w:name w:val="Comment Subject Char"/>
    <w:basedOn w:val="CommentTextChar"/>
    <w:link w:val="CommentSubject"/>
    <w:uiPriority w:val="99"/>
    <w:semiHidden/>
    <w:rsid w:val="0062795A"/>
    <w:rPr>
      <w:b/>
      <w:bCs/>
      <w:sz w:val="20"/>
      <w:szCs w:val="20"/>
    </w:rPr>
  </w:style>
  <w:style w:type="paragraph" w:styleId="Revision">
    <w:name w:val="Revision"/>
    <w:hidden/>
    <w:uiPriority w:val="99"/>
    <w:semiHidden/>
    <w:rsid w:val="009775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09946-9731-4345-8439-A2E950734323}">
  <ds:schemaRefs>
    <ds:schemaRef ds:uri="http://schemas.microsoft.com/sharepoint/v3/contenttype/forms"/>
  </ds:schemaRefs>
</ds:datastoreItem>
</file>

<file path=customXml/itemProps2.xml><?xml version="1.0" encoding="utf-8"?>
<ds:datastoreItem xmlns:ds="http://schemas.openxmlformats.org/officeDocument/2006/customXml" ds:itemID="{8810F439-297B-4B79-B7D5-B0869A8878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2BE3C1-3AAA-4E25-A473-1B194AEDF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7</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2</cp:revision>
  <dcterms:created xsi:type="dcterms:W3CDTF">2017-09-19T16:48:00Z</dcterms:created>
  <dcterms:modified xsi:type="dcterms:W3CDTF">2021-11-10T19:19:00Z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